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6D4" w:rsidRPr="00094CD5" w:rsidRDefault="00FD66D4" w:rsidP="00FD66D4">
      <w:pPr>
        <w:spacing w:after="0" w:line="240" w:lineRule="auto"/>
        <w:ind w:firstLine="709"/>
        <w:jc w:val="right"/>
        <w:rPr>
          <w:sz w:val="28"/>
          <w:szCs w:val="28"/>
        </w:rPr>
      </w:pPr>
      <w:bookmarkStart w:id="0" w:name="z15"/>
      <w:r w:rsidRPr="00A00AC7">
        <w:rPr>
          <w:sz w:val="28"/>
          <w:szCs w:val="28"/>
          <w:lang w:val="ru-RU"/>
        </w:rPr>
        <w:t>Бұйрықтың</w:t>
      </w:r>
      <w:r w:rsidRPr="00094CD5">
        <w:rPr>
          <w:sz w:val="28"/>
          <w:szCs w:val="28"/>
        </w:rPr>
        <w:t xml:space="preserve"> 1-</w:t>
      </w:r>
      <w:r w:rsidRPr="00A00AC7">
        <w:rPr>
          <w:sz w:val="28"/>
          <w:szCs w:val="28"/>
          <w:lang w:val="ru-RU"/>
        </w:rPr>
        <w:t>қосымшасы</w:t>
      </w:r>
    </w:p>
    <w:p w:rsidR="00FD66D4" w:rsidRPr="00094CD5" w:rsidRDefault="00FD66D4" w:rsidP="00FD66D4">
      <w:pPr>
        <w:spacing w:after="0" w:line="240" w:lineRule="auto"/>
        <w:ind w:firstLine="709"/>
        <w:jc w:val="center"/>
        <w:rPr>
          <w:b/>
          <w:sz w:val="28"/>
          <w:szCs w:val="28"/>
        </w:rPr>
      </w:pPr>
    </w:p>
    <w:p w:rsidR="00FD66D4" w:rsidRPr="00094CD5" w:rsidRDefault="00FD66D4" w:rsidP="00FD66D4">
      <w:pPr>
        <w:spacing w:after="0" w:line="240" w:lineRule="auto"/>
        <w:ind w:firstLine="709"/>
        <w:jc w:val="center"/>
        <w:rPr>
          <w:b/>
          <w:sz w:val="28"/>
          <w:szCs w:val="28"/>
        </w:rPr>
      </w:pPr>
      <w:r w:rsidRPr="00A00AC7">
        <w:rPr>
          <w:b/>
          <w:sz w:val="28"/>
          <w:szCs w:val="28"/>
          <w:lang w:val="ru-RU"/>
        </w:rPr>
        <w:t>Ережелер</w:t>
      </w:r>
      <w:r w:rsidRPr="00094CD5">
        <w:rPr>
          <w:b/>
          <w:sz w:val="28"/>
          <w:szCs w:val="28"/>
        </w:rPr>
        <w:br/>
      </w:r>
      <w:r w:rsidRPr="00A00AC7">
        <w:rPr>
          <w:b/>
          <w:sz w:val="28"/>
          <w:szCs w:val="28"/>
          <w:lang w:val="ru-RU"/>
        </w:rPr>
        <w:t>мемлекеттік</w:t>
      </w:r>
      <w:r w:rsidRPr="00094CD5">
        <w:rPr>
          <w:b/>
          <w:sz w:val="28"/>
          <w:szCs w:val="28"/>
        </w:rPr>
        <w:t xml:space="preserve"> </w:t>
      </w:r>
      <w:r w:rsidRPr="00A00AC7">
        <w:rPr>
          <w:b/>
          <w:sz w:val="28"/>
          <w:szCs w:val="28"/>
          <w:lang w:val="ru-RU"/>
        </w:rPr>
        <w:t>қызметтерді</w:t>
      </w:r>
      <w:r w:rsidRPr="00094CD5">
        <w:rPr>
          <w:b/>
          <w:sz w:val="28"/>
          <w:szCs w:val="28"/>
        </w:rPr>
        <w:t xml:space="preserve"> </w:t>
      </w:r>
      <w:r w:rsidRPr="00A00AC7">
        <w:rPr>
          <w:b/>
          <w:sz w:val="28"/>
          <w:szCs w:val="28"/>
          <w:lang w:val="ru-RU"/>
        </w:rPr>
        <w:t>көрсету</w:t>
      </w:r>
      <w:r w:rsidRPr="00094CD5">
        <w:rPr>
          <w:b/>
          <w:sz w:val="28"/>
          <w:szCs w:val="28"/>
        </w:rPr>
        <w:br/>
        <w:t>«</w:t>
      </w:r>
      <w:r w:rsidRPr="00A00AC7">
        <w:rPr>
          <w:b/>
          <w:sz w:val="28"/>
          <w:szCs w:val="28"/>
          <w:lang w:val="ru-RU"/>
        </w:rPr>
        <w:t>Қазақстан</w:t>
      </w:r>
      <w:r w:rsidRPr="00094CD5">
        <w:rPr>
          <w:b/>
          <w:sz w:val="28"/>
          <w:szCs w:val="28"/>
        </w:rPr>
        <w:t xml:space="preserve"> </w:t>
      </w:r>
      <w:r w:rsidRPr="00A00AC7">
        <w:rPr>
          <w:b/>
          <w:sz w:val="28"/>
          <w:szCs w:val="28"/>
          <w:lang w:val="ru-RU"/>
        </w:rPr>
        <w:t>Республикасының</w:t>
      </w:r>
      <w:r w:rsidRPr="00094CD5">
        <w:rPr>
          <w:b/>
          <w:sz w:val="28"/>
          <w:szCs w:val="28"/>
        </w:rPr>
        <w:t xml:space="preserve"> </w:t>
      </w:r>
      <w:r w:rsidRPr="00A00AC7">
        <w:rPr>
          <w:b/>
          <w:sz w:val="28"/>
          <w:szCs w:val="28"/>
          <w:lang w:val="ru-RU"/>
        </w:rPr>
        <w:t>резиденттігін</w:t>
      </w:r>
      <w:r w:rsidRPr="00094CD5">
        <w:rPr>
          <w:b/>
          <w:sz w:val="28"/>
          <w:szCs w:val="28"/>
        </w:rPr>
        <w:t xml:space="preserve"> </w:t>
      </w:r>
      <w:r w:rsidRPr="00A00AC7">
        <w:rPr>
          <w:b/>
          <w:sz w:val="28"/>
          <w:szCs w:val="28"/>
          <w:lang w:val="ru-RU"/>
        </w:rPr>
        <w:t>растау</w:t>
      </w:r>
      <w:r w:rsidRPr="00094CD5">
        <w:rPr>
          <w:b/>
          <w:sz w:val="28"/>
          <w:szCs w:val="28"/>
        </w:rPr>
        <w:t>»</w:t>
      </w:r>
    </w:p>
    <w:bookmarkEnd w:id="0"/>
    <w:p w:rsidR="00FD66D4" w:rsidRPr="00094CD5" w:rsidRDefault="00FD66D4" w:rsidP="00FD66D4">
      <w:pPr>
        <w:spacing w:after="0" w:line="240" w:lineRule="auto"/>
        <w:ind w:firstLine="709"/>
        <w:rPr>
          <w:b/>
          <w:color w:val="000000"/>
          <w:sz w:val="28"/>
          <w:szCs w:val="28"/>
        </w:rPr>
      </w:pPr>
    </w:p>
    <w:p w:rsidR="00FD66D4" w:rsidRPr="00094CD5" w:rsidRDefault="00FD66D4" w:rsidP="00FD66D4">
      <w:pPr>
        <w:spacing w:after="0" w:line="240" w:lineRule="auto"/>
        <w:ind w:firstLine="709"/>
        <w:rPr>
          <w:b/>
          <w:color w:val="000000"/>
          <w:sz w:val="28"/>
          <w:szCs w:val="28"/>
        </w:rPr>
      </w:pPr>
    </w:p>
    <w:p w:rsidR="00FD66D4" w:rsidRPr="00094CD5" w:rsidRDefault="00FD66D4" w:rsidP="00FD66D4">
      <w:pPr>
        <w:spacing w:after="0" w:line="240" w:lineRule="auto"/>
        <w:ind w:firstLine="709"/>
        <w:jc w:val="center"/>
        <w:rPr>
          <w:b/>
          <w:color w:val="000000"/>
          <w:sz w:val="28"/>
          <w:szCs w:val="28"/>
        </w:rPr>
      </w:pPr>
      <w:r w:rsidRPr="00094CD5">
        <w:rPr>
          <w:b/>
          <w:color w:val="000000"/>
          <w:sz w:val="28"/>
          <w:szCs w:val="28"/>
        </w:rPr>
        <w:t>1-</w:t>
      </w:r>
      <w:r w:rsidRPr="00A00AC7">
        <w:rPr>
          <w:b/>
          <w:color w:val="000000"/>
          <w:sz w:val="28"/>
          <w:szCs w:val="28"/>
          <w:lang w:val="ru-RU"/>
        </w:rPr>
        <w:t>тарау</w:t>
      </w:r>
      <w:r w:rsidRPr="00094CD5">
        <w:rPr>
          <w:b/>
          <w:color w:val="000000"/>
          <w:sz w:val="28"/>
          <w:szCs w:val="28"/>
        </w:rPr>
        <w:t xml:space="preserve">. </w:t>
      </w:r>
      <w:r w:rsidRPr="00A00AC7">
        <w:rPr>
          <w:b/>
          <w:color w:val="000000"/>
          <w:sz w:val="28"/>
          <w:szCs w:val="28"/>
          <w:lang w:val="ru-RU"/>
        </w:rPr>
        <w:t>Жалпы</w:t>
      </w:r>
      <w:r w:rsidRPr="00094CD5">
        <w:rPr>
          <w:b/>
          <w:color w:val="000000"/>
          <w:sz w:val="28"/>
          <w:szCs w:val="28"/>
        </w:rPr>
        <w:t xml:space="preserve"> </w:t>
      </w:r>
      <w:r w:rsidRPr="00A00AC7">
        <w:rPr>
          <w:b/>
          <w:color w:val="000000"/>
          <w:sz w:val="28"/>
          <w:szCs w:val="28"/>
          <w:lang w:val="ru-RU"/>
        </w:rPr>
        <w:t>ережелер</w:t>
      </w:r>
    </w:p>
    <w:p w:rsidR="00FD66D4" w:rsidRPr="00094CD5" w:rsidRDefault="00FD66D4" w:rsidP="00FD66D4">
      <w:pPr>
        <w:spacing w:after="0" w:line="240" w:lineRule="auto"/>
        <w:ind w:firstLine="709"/>
        <w:jc w:val="center"/>
        <w:rPr>
          <w:sz w:val="28"/>
          <w:szCs w:val="28"/>
        </w:rPr>
      </w:pPr>
    </w:p>
    <w:p w:rsidR="00FD66D4" w:rsidRPr="00094CD5" w:rsidRDefault="00FD66D4" w:rsidP="00FD66D4">
      <w:pPr>
        <w:spacing w:after="0" w:line="240" w:lineRule="auto"/>
        <w:ind w:firstLine="709"/>
        <w:jc w:val="both"/>
        <w:rPr>
          <w:color w:val="000000"/>
          <w:sz w:val="28"/>
          <w:szCs w:val="28"/>
        </w:rPr>
      </w:pPr>
      <w:r w:rsidRPr="00094CD5">
        <w:rPr>
          <w:color w:val="000000"/>
          <w:sz w:val="28"/>
          <w:szCs w:val="28"/>
        </w:rPr>
        <w:t xml:space="preserve">1. </w:t>
      </w:r>
      <w:r w:rsidRPr="00A00AC7">
        <w:rPr>
          <w:color w:val="000000"/>
          <w:sz w:val="28"/>
          <w:szCs w:val="28"/>
          <w:lang w:val="ru-RU"/>
        </w:rPr>
        <w:t>Шынайы</w:t>
      </w:r>
      <w:r w:rsidRPr="00094CD5">
        <w:rPr>
          <w:sz w:val="28"/>
          <w:szCs w:val="28"/>
        </w:rPr>
        <w:t>«</w:t>
      </w:r>
      <w:r w:rsidRPr="00A00AC7">
        <w:rPr>
          <w:sz w:val="28"/>
          <w:szCs w:val="28"/>
          <w:lang w:val="ru-RU"/>
        </w:rPr>
        <w:t>Қазақстан</w:t>
      </w:r>
      <w:r w:rsidRPr="00094CD5">
        <w:rPr>
          <w:sz w:val="28"/>
          <w:szCs w:val="28"/>
        </w:rPr>
        <w:t xml:space="preserve"> </w:t>
      </w:r>
      <w:r w:rsidRPr="00A00AC7">
        <w:rPr>
          <w:sz w:val="28"/>
          <w:szCs w:val="28"/>
          <w:lang w:val="ru-RU"/>
        </w:rPr>
        <w:t>Республикасының</w:t>
      </w:r>
      <w:r w:rsidRPr="00094CD5">
        <w:rPr>
          <w:sz w:val="28"/>
          <w:szCs w:val="28"/>
        </w:rPr>
        <w:t xml:space="preserve"> </w:t>
      </w:r>
      <w:r w:rsidRPr="00A00AC7">
        <w:rPr>
          <w:sz w:val="28"/>
          <w:szCs w:val="28"/>
          <w:lang w:val="ru-RU"/>
        </w:rPr>
        <w:t>резиденттігін</w:t>
      </w:r>
      <w:r w:rsidRPr="00094CD5">
        <w:rPr>
          <w:sz w:val="28"/>
          <w:szCs w:val="28"/>
        </w:rPr>
        <w:t xml:space="preserve"> </w:t>
      </w:r>
      <w:r w:rsidRPr="00A00AC7">
        <w:rPr>
          <w:sz w:val="28"/>
          <w:szCs w:val="28"/>
          <w:lang w:val="ru-RU"/>
        </w:rPr>
        <w:t>растау</w:t>
      </w:r>
      <w:r w:rsidRPr="00094CD5">
        <w:rPr>
          <w:sz w:val="28"/>
          <w:szCs w:val="28"/>
        </w:rPr>
        <w:t xml:space="preserve">» </w:t>
      </w:r>
      <w:r w:rsidRPr="00A00AC7">
        <w:rPr>
          <w:sz w:val="28"/>
          <w:szCs w:val="28"/>
          <w:lang w:val="ru-RU"/>
        </w:rPr>
        <w:t>мемлекеттік</w:t>
      </w:r>
      <w:r w:rsidRPr="00094CD5">
        <w:rPr>
          <w:sz w:val="28"/>
          <w:szCs w:val="28"/>
        </w:rPr>
        <w:t xml:space="preserve"> </w:t>
      </w:r>
      <w:r w:rsidRPr="00A00AC7">
        <w:rPr>
          <w:sz w:val="28"/>
          <w:szCs w:val="28"/>
          <w:lang w:val="ru-RU"/>
        </w:rPr>
        <w:t>қызметін</w:t>
      </w:r>
      <w:r w:rsidRPr="00094CD5">
        <w:rPr>
          <w:sz w:val="28"/>
          <w:szCs w:val="28"/>
        </w:rPr>
        <w:t xml:space="preserve"> </w:t>
      </w:r>
      <w:r w:rsidRPr="00A00AC7">
        <w:rPr>
          <w:sz w:val="28"/>
          <w:szCs w:val="28"/>
          <w:lang w:val="ru-RU"/>
        </w:rPr>
        <w:t>көрсету</w:t>
      </w:r>
      <w:r w:rsidRPr="00094CD5">
        <w:rPr>
          <w:sz w:val="28"/>
          <w:szCs w:val="28"/>
        </w:rPr>
        <w:t xml:space="preserve"> </w:t>
      </w:r>
      <w:proofErr w:type="gramStart"/>
      <w:r w:rsidRPr="00A00AC7">
        <w:rPr>
          <w:sz w:val="28"/>
          <w:szCs w:val="28"/>
          <w:lang w:val="ru-RU"/>
        </w:rPr>
        <w:t>қағидалары</w:t>
      </w:r>
      <w:r w:rsidRPr="00094CD5">
        <w:rPr>
          <w:color w:val="000000"/>
          <w:sz w:val="28"/>
          <w:szCs w:val="28"/>
        </w:rPr>
        <w:t>(</w:t>
      </w:r>
      <w:proofErr w:type="gramEnd"/>
      <w:r w:rsidRPr="00A00AC7">
        <w:rPr>
          <w:color w:val="000000"/>
          <w:sz w:val="28"/>
          <w:szCs w:val="28"/>
          <w:lang w:val="ru-RU"/>
        </w:rPr>
        <w:t>бұдан</w:t>
      </w:r>
      <w:r w:rsidRPr="00094CD5">
        <w:rPr>
          <w:color w:val="000000"/>
          <w:sz w:val="28"/>
          <w:szCs w:val="28"/>
        </w:rPr>
        <w:t xml:space="preserve"> </w:t>
      </w:r>
      <w:r w:rsidRPr="00A00AC7">
        <w:rPr>
          <w:color w:val="000000"/>
          <w:sz w:val="28"/>
          <w:szCs w:val="28"/>
          <w:lang w:val="ru-RU"/>
        </w:rPr>
        <w:t>әрі</w:t>
      </w:r>
      <w:r w:rsidRPr="00094CD5">
        <w:rPr>
          <w:color w:val="000000"/>
          <w:sz w:val="28"/>
          <w:szCs w:val="28"/>
        </w:rPr>
        <w:t xml:space="preserve"> – </w:t>
      </w:r>
      <w:r w:rsidRPr="00A00AC7">
        <w:rPr>
          <w:color w:val="000000"/>
          <w:sz w:val="28"/>
          <w:szCs w:val="28"/>
          <w:lang w:val="ru-RU"/>
        </w:rPr>
        <w:t>Қағидалар</w:t>
      </w:r>
      <w:r w:rsidRPr="00094CD5">
        <w:rPr>
          <w:color w:val="000000"/>
          <w:sz w:val="28"/>
          <w:szCs w:val="28"/>
        </w:rPr>
        <w:t xml:space="preserve">) </w:t>
      </w:r>
      <w:r w:rsidRPr="00A00AC7">
        <w:rPr>
          <w:color w:val="000000"/>
          <w:sz w:val="28"/>
          <w:szCs w:val="28"/>
          <w:lang w:val="ru-RU"/>
        </w:rPr>
        <w:t>жылы</w:t>
      </w:r>
      <w:r w:rsidRPr="00094CD5">
        <w:rPr>
          <w:color w:val="000000"/>
          <w:sz w:val="28"/>
          <w:szCs w:val="28"/>
        </w:rPr>
        <w:t xml:space="preserve"> </w:t>
      </w:r>
      <w:r w:rsidRPr="00A00AC7">
        <w:rPr>
          <w:color w:val="000000"/>
          <w:sz w:val="28"/>
          <w:szCs w:val="28"/>
          <w:lang w:val="ru-RU"/>
        </w:rPr>
        <w:t>әзірленді</w:t>
      </w:r>
      <w:r w:rsidRPr="005A3582">
        <w:rPr>
          <w:color w:val="262626" w:themeColor="text1" w:themeTint="D9"/>
          <w:sz w:val="28"/>
          <w:szCs w:val="28"/>
          <w:lang w:val="ru-RU"/>
        </w:rPr>
        <w:t>Қазақстан</w:t>
      </w:r>
      <w:r w:rsidRPr="00094CD5">
        <w:rPr>
          <w:color w:val="262626" w:themeColor="text1" w:themeTint="D9"/>
          <w:sz w:val="28"/>
          <w:szCs w:val="28"/>
        </w:rPr>
        <w:t xml:space="preserve"> </w:t>
      </w:r>
      <w:r w:rsidRPr="005A3582">
        <w:rPr>
          <w:color w:val="262626" w:themeColor="text1" w:themeTint="D9"/>
          <w:sz w:val="28"/>
          <w:szCs w:val="28"/>
          <w:lang w:val="ru-RU"/>
        </w:rPr>
        <w:t>Республикасы</w:t>
      </w:r>
      <w:r w:rsidRPr="00094CD5">
        <w:rPr>
          <w:color w:val="262626" w:themeColor="text1" w:themeTint="D9"/>
          <w:sz w:val="28"/>
          <w:szCs w:val="28"/>
        </w:rPr>
        <w:t xml:space="preserve"> </w:t>
      </w:r>
      <w:r w:rsidRPr="005A3582">
        <w:rPr>
          <w:color w:val="262626" w:themeColor="text1" w:themeTint="D9"/>
          <w:sz w:val="28"/>
          <w:szCs w:val="28"/>
          <w:lang w:val="ru-RU"/>
        </w:rPr>
        <w:t>Салық</w:t>
      </w:r>
      <w:r w:rsidRPr="00094CD5">
        <w:rPr>
          <w:color w:val="262626" w:themeColor="text1" w:themeTint="D9"/>
          <w:sz w:val="28"/>
          <w:szCs w:val="28"/>
        </w:rPr>
        <w:t xml:space="preserve"> </w:t>
      </w:r>
      <w:r w:rsidRPr="005A3582">
        <w:rPr>
          <w:color w:val="262626" w:themeColor="text1" w:themeTint="D9"/>
          <w:sz w:val="28"/>
          <w:szCs w:val="28"/>
          <w:lang w:val="ru-RU"/>
        </w:rPr>
        <w:t>кодексінің</w:t>
      </w:r>
      <w:r w:rsidRPr="00094CD5">
        <w:rPr>
          <w:color w:val="262626" w:themeColor="text1" w:themeTint="D9"/>
          <w:sz w:val="28"/>
          <w:szCs w:val="28"/>
        </w:rPr>
        <w:t xml:space="preserve"> (</w:t>
      </w:r>
      <w:r w:rsidRPr="005A3582">
        <w:rPr>
          <w:color w:val="262626" w:themeColor="text1" w:themeTint="D9"/>
          <w:sz w:val="28"/>
          <w:szCs w:val="28"/>
          <w:lang w:val="ru-RU"/>
        </w:rPr>
        <w:t>бұдан</w:t>
      </w:r>
      <w:r w:rsidRPr="00094CD5">
        <w:rPr>
          <w:color w:val="262626" w:themeColor="text1" w:themeTint="D9"/>
          <w:sz w:val="28"/>
          <w:szCs w:val="28"/>
        </w:rPr>
        <w:t xml:space="preserve"> </w:t>
      </w:r>
      <w:r w:rsidRPr="005A3582">
        <w:rPr>
          <w:color w:val="262626" w:themeColor="text1" w:themeTint="D9"/>
          <w:sz w:val="28"/>
          <w:szCs w:val="28"/>
          <w:lang w:val="ru-RU"/>
        </w:rPr>
        <w:t>әрі</w:t>
      </w:r>
      <w:r w:rsidRPr="00094CD5">
        <w:rPr>
          <w:color w:val="262626" w:themeColor="text1" w:themeTint="D9"/>
          <w:sz w:val="28"/>
          <w:szCs w:val="28"/>
        </w:rPr>
        <w:t xml:space="preserve"> – </w:t>
      </w:r>
      <w:r w:rsidRPr="005A3582">
        <w:rPr>
          <w:color w:val="262626" w:themeColor="text1" w:themeTint="D9"/>
          <w:sz w:val="28"/>
          <w:szCs w:val="28"/>
          <w:lang w:val="ru-RU"/>
        </w:rPr>
        <w:t>Салық</w:t>
      </w:r>
      <w:r w:rsidRPr="00094CD5">
        <w:rPr>
          <w:color w:val="262626" w:themeColor="text1" w:themeTint="D9"/>
          <w:sz w:val="28"/>
          <w:szCs w:val="28"/>
        </w:rPr>
        <w:t xml:space="preserve"> </w:t>
      </w:r>
      <w:r w:rsidRPr="005A3582">
        <w:rPr>
          <w:color w:val="262626" w:themeColor="text1" w:themeTint="D9"/>
          <w:sz w:val="28"/>
          <w:szCs w:val="28"/>
          <w:lang w:val="ru-RU"/>
        </w:rPr>
        <w:t>кодексі</w:t>
      </w:r>
      <w:r w:rsidRPr="00094CD5">
        <w:rPr>
          <w:color w:val="262626" w:themeColor="text1" w:themeTint="D9"/>
          <w:sz w:val="28"/>
          <w:szCs w:val="28"/>
        </w:rPr>
        <w:t>) 224-</w:t>
      </w:r>
      <w:r w:rsidRPr="005A3582">
        <w:rPr>
          <w:color w:val="262626" w:themeColor="text1" w:themeTint="D9"/>
          <w:sz w:val="28"/>
          <w:szCs w:val="28"/>
          <w:lang w:val="ru-RU"/>
        </w:rPr>
        <w:t>бабының</w:t>
      </w:r>
      <w:r w:rsidRPr="00094CD5">
        <w:rPr>
          <w:color w:val="262626" w:themeColor="text1" w:themeTint="D9"/>
          <w:sz w:val="28"/>
          <w:szCs w:val="28"/>
        </w:rPr>
        <w:t xml:space="preserve"> 3-</w:t>
      </w:r>
      <w:r w:rsidRPr="005A3582">
        <w:rPr>
          <w:color w:val="262626" w:themeColor="text1" w:themeTint="D9"/>
          <w:sz w:val="28"/>
          <w:szCs w:val="28"/>
          <w:lang w:val="ru-RU"/>
        </w:rPr>
        <w:t>тармағының</w:t>
      </w:r>
      <w:r w:rsidRPr="00094CD5">
        <w:rPr>
          <w:color w:val="262626" w:themeColor="text1" w:themeTint="D9"/>
          <w:sz w:val="28"/>
          <w:szCs w:val="28"/>
        </w:rPr>
        <w:t xml:space="preserve"> </w:t>
      </w:r>
      <w:r w:rsidRPr="005A3582">
        <w:rPr>
          <w:color w:val="262626" w:themeColor="text1" w:themeTint="D9"/>
          <w:sz w:val="28"/>
          <w:szCs w:val="28"/>
          <w:lang w:val="ru-RU"/>
        </w:rPr>
        <w:t>үшінші</w:t>
      </w:r>
      <w:r w:rsidRPr="00094CD5">
        <w:rPr>
          <w:color w:val="262626" w:themeColor="text1" w:themeTint="D9"/>
          <w:sz w:val="28"/>
          <w:szCs w:val="28"/>
        </w:rPr>
        <w:t xml:space="preserve"> </w:t>
      </w:r>
      <w:r w:rsidRPr="005A3582">
        <w:rPr>
          <w:color w:val="262626" w:themeColor="text1" w:themeTint="D9"/>
          <w:sz w:val="28"/>
          <w:szCs w:val="28"/>
          <w:lang w:val="ru-RU"/>
        </w:rPr>
        <w:t>бөлігіне</w:t>
      </w:r>
      <w:r w:rsidRPr="00094CD5">
        <w:rPr>
          <w:color w:val="262626" w:themeColor="text1" w:themeTint="D9"/>
          <w:sz w:val="28"/>
          <w:szCs w:val="28"/>
        </w:rPr>
        <w:t xml:space="preserve"> </w:t>
      </w:r>
      <w:r w:rsidRPr="005A3582">
        <w:rPr>
          <w:color w:val="262626" w:themeColor="text1" w:themeTint="D9"/>
          <w:sz w:val="28"/>
          <w:szCs w:val="28"/>
          <w:lang w:val="ru-RU"/>
        </w:rPr>
        <w:t>сәйкес</w:t>
      </w:r>
      <w:r w:rsidRPr="00A00AC7">
        <w:rPr>
          <w:color w:val="000000"/>
          <w:sz w:val="28"/>
          <w:szCs w:val="28"/>
          <w:lang w:val="ru-RU"/>
        </w:rPr>
        <w:t>және</w:t>
      </w:r>
      <w:r w:rsidRPr="00094CD5">
        <w:rPr>
          <w:color w:val="000000"/>
          <w:sz w:val="28"/>
          <w:szCs w:val="28"/>
        </w:rPr>
        <w:t xml:space="preserve"> </w:t>
      </w:r>
      <w:r w:rsidRPr="00A00AC7">
        <w:rPr>
          <w:color w:val="000000"/>
          <w:sz w:val="28"/>
          <w:szCs w:val="28"/>
          <w:lang w:val="ru-RU"/>
        </w:rPr>
        <w:t>Қазақстан</w:t>
      </w:r>
      <w:r w:rsidRPr="00094CD5">
        <w:rPr>
          <w:color w:val="000000"/>
          <w:sz w:val="28"/>
          <w:szCs w:val="28"/>
        </w:rPr>
        <w:t xml:space="preserve"> </w:t>
      </w:r>
      <w:r w:rsidRPr="00A00AC7">
        <w:rPr>
          <w:color w:val="000000"/>
          <w:sz w:val="28"/>
          <w:szCs w:val="28"/>
          <w:lang w:val="ru-RU"/>
        </w:rPr>
        <w:t>Республикасы</w:t>
      </w:r>
      <w:r w:rsidRPr="00094CD5">
        <w:rPr>
          <w:color w:val="000000"/>
          <w:sz w:val="28"/>
          <w:szCs w:val="28"/>
        </w:rPr>
        <w:t xml:space="preserve"> </w:t>
      </w:r>
      <w:r w:rsidRPr="00A00AC7">
        <w:rPr>
          <w:color w:val="000000"/>
          <w:sz w:val="28"/>
          <w:szCs w:val="28"/>
          <w:lang w:val="ru-RU"/>
        </w:rPr>
        <w:t>Заңының</w:t>
      </w:r>
      <w:r w:rsidRPr="00094CD5">
        <w:rPr>
          <w:color w:val="000000"/>
          <w:sz w:val="28"/>
          <w:szCs w:val="28"/>
        </w:rPr>
        <w:t xml:space="preserve"> 10-</w:t>
      </w:r>
      <w:r w:rsidRPr="00A00AC7">
        <w:rPr>
          <w:color w:val="000000"/>
          <w:sz w:val="28"/>
          <w:szCs w:val="28"/>
          <w:lang w:val="ru-RU"/>
        </w:rPr>
        <w:t>бабының</w:t>
      </w:r>
      <w:r w:rsidRPr="00094CD5">
        <w:rPr>
          <w:color w:val="000000"/>
          <w:sz w:val="28"/>
          <w:szCs w:val="28"/>
        </w:rPr>
        <w:t xml:space="preserve"> 1) </w:t>
      </w:r>
      <w:r w:rsidRPr="00A00AC7">
        <w:rPr>
          <w:color w:val="000000"/>
          <w:sz w:val="28"/>
          <w:szCs w:val="28"/>
          <w:lang w:val="ru-RU"/>
        </w:rPr>
        <w:t>тармақшасы</w:t>
      </w:r>
      <w:del w:id="1" w:author="Абзалбек Гульмира Сундетбаевна" w:date="2025-09-02T17:41:00Z">
        <w:r w:rsidRPr="00094CD5" w:rsidDel="00132B11">
          <w:rPr>
            <w:color w:val="000000"/>
            <w:sz w:val="28"/>
            <w:szCs w:val="28"/>
          </w:rPr>
          <w:br/>
        </w:r>
      </w:del>
      <w:r w:rsidRPr="00094CD5">
        <w:rPr>
          <w:color w:val="000000"/>
          <w:sz w:val="28"/>
          <w:szCs w:val="28"/>
        </w:rPr>
        <w:t>«</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қызметтер</w:t>
      </w:r>
      <w:r w:rsidRPr="00094CD5">
        <w:rPr>
          <w:color w:val="000000"/>
          <w:sz w:val="28"/>
          <w:szCs w:val="28"/>
        </w:rPr>
        <w:t xml:space="preserve"> </w:t>
      </w:r>
      <w:r w:rsidRPr="00A00AC7">
        <w:rPr>
          <w:color w:val="000000"/>
          <w:sz w:val="28"/>
          <w:szCs w:val="28"/>
          <w:lang w:val="ru-RU"/>
        </w:rPr>
        <w:t>туралы</w:t>
      </w:r>
      <w:r w:rsidRPr="00094CD5">
        <w:rPr>
          <w:color w:val="000000"/>
          <w:sz w:val="28"/>
          <w:szCs w:val="28"/>
        </w:rPr>
        <w:t>» (</w:t>
      </w:r>
      <w:r w:rsidRPr="00A00AC7">
        <w:rPr>
          <w:color w:val="000000"/>
          <w:sz w:val="28"/>
          <w:szCs w:val="28"/>
          <w:lang w:val="ru-RU"/>
        </w:rPr>
        <w:t>бұдан</w:t>
      </w:r>
      <w:r w:rsidRPr="00094CD5">
        <w:rPr>
          <w:color w:val="000000"/>
          <w:sz w:val="28"/>
          <w:szCs w:val="28"/>
        </w:rPr>
        <w:t xml:space="preserve"> </w:t>
      </w:r>
      <w:r w:rsidRPr="00A00AC7">
        <w:rPr>
          <w:color w:val="000000"/>
          <w:sz w:val="28"/>
          <w:szCs w:val="28"/>
          <w:lang w:val="ru-RU"/>
        </w:rPr>
        <w:t>әрі</w:t>
      </w:r>
      <w:r w:rsidRPr="00094CD5">
        <w:rPr>
          <w:color w:val="000000"/>
          <w:sz w:val="28"/>
          <w:szCs w:val="28"/>
        </w:rPr>
        <w:t xml:space="preserve"> – </w:t>
      </w:r>
      <w:r w:rsidRPr="00A00AC7">
        <w:rPr>
          <w:color w:val="000000"/>
          <w:sz w:val="28"/>
          <w:szCs w:val="28"/>
          <w:lang w:val="ru-RU"/>
        </w:rPr>
        <w:t>Заң</w:t>
      </w:r>
      <w:r w:rsidRPr="00094CD5">
        <w:rPr>
          <w:color w:val="000000"/>
          <w:sz w:val="28"/>
          <w:szCs w:val="28"/>
        </w:rPr>
        <w:t xml:space="preserve">) </w:t>
      </w:r>
      <w:r w:rsidRPr="00A00AC7">
        <w:rPr>
          <w:color w:val="000000"/>
          <w:sz w:val="28"/>
          <w:szCs w:val="28"/>
          <w:lang w:val="ru-RU"/>
        </w:rPr>
        <w:t>және</w:t>
      </w:r>
      <w:r w:rsidRPr="00094CD5">
        <w:rPr>
          <w:color w:val="000000"/>
          <w:sz w:val="28"/>
          <w:szCs w:val="28"/>
        </w:rPr>
        <w:t xml:space="preserve"> «</w:t>
      </w:r>
      <w:r w:rsidRPr="00A00AC7">
        <w:rPr>
          <w:color w:val="000000"/>
          <w:sz w:val="28"/>
          <w:szCs w:val="28"/>
          <w:lang w:val="ru-RU"/>
        </w:rPr>
        <w:t>Қазақстан</w:t>
      </w:r>
      <w:r w:rsidRPr="00094CD5">
        <w:rPr>
          <w:color w:val="000000"/>
          <w:sz w:val="28"/>
          <w:szCs w:val="28"/>
        </w:rPr>
        <w:t xml:space="preserve"> </w:t>
      </w:r>
      <w:r w:rsidRPr="00A00AC7">
        <w:rPr>
          <w:color w:val="000000"/>
          <w:sz w:val="28"/>
          <w:szCs w:val="28"/>
          <w:lang w:val="ru-RU"/>
        </w:rPr>
        <w:t>Республикасының</w:t>
      </w:r>
      <w:r w:rsidRPr="00094CD5">
        <w:rPr>
          <w:color w:val="000000"/>
          <w:sz w:val="28"/>
          <w:szCs w:val="28"/>
        </w:rPr>
        <w:t xml:space="preserve"> </w:t>
      </w:r>
      <w:r w:rsidRPr="00A00AC7">
        <w:rPr>
          <w:color w:val="000000"/>
          <w:sz w:val="28"/>
          <w:szCs w:val="28"/>
          <w:lang w:val="ru-RU"/>
        </w:rPr>
        <w:t>резиденттігін</w:t>
      </w:r>
      <w:r w:rsidRPr="00094CD5">
        <w:rPr>
          <w:color w:val="000000"/>
          <w:sz w:val="28"/>
          <w:szCs w:val="28"/>
        </w:rPr>
        <w:t xml:space="preserve"> </w:t>
      </w:r>
      <w:r w:rsidRPr="00A00AC7">
        <w:rPr>
          <w:color w:val="000000"/>
          <w:sz w:val="28"/>
          <w:szCs w:val="28"/>
          <w:lang w:val="ru-RU"/>
        </w:rPr>
        <w:t>растау</w:t>
      </w:r>
      <w:r w:rsidRPr="00094CD5">
        <w:rPr>
          <w:color w:val="000000"/>
          <w:sz w:val="28"/>
          <w:szCs w:val="28"/>
        </w:rPr>
        <w:t xml:space="preserve">»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қызметін</w:t>
      </w:r>
      <w:r w:rsidRPr="00094CD5">
        <w:rPr>
          <w:color w:val="000000"/>
          <w:sz w:val="28"/>
          <w:szCs w:val="28"/>
        </w:rPr>
        <w:t xml:space="preserve"> </w:t>
      </w:r>
      <w:r w:rsidRPr="00A00AC7">
        <w:rPr>
          <w:color w:val="000000"/>
          <w:sz w:val="28"/>
          <w:szCs w:val="28"/>
          <w:lang w:val="ru-RU"/>
        </w:rPr>
        <w:t>көрсету</w:t>
      </w:r>
      <w:r w:rsidRPr="00094CD5">
        <w:rPr>
          <w:color w:val="000000"/>
          <w:sz w:val="28"/>
          <w:szCs w:val="28"/>
        </w:rPr>
        <w:t xml:space="preserve"> </w:t>
      </w:r>
      <w:r w:rsidRPr="00A00AC7">
        <w:rPr>
          <w:color w:val="000000"/>
          <w:sz w:val="28"/>
          <w:szCs w:val="28"/>
          <w:lang w:val="ru-RU"/>
        </w:rPr>
        <w:t>тәртібін</w:t>
      </w:r>
      <w:r w:rsidRPr="00094CD5">
        <w:rPr>
          <w:color w:val="000000"/>
          <w:sz w:val="28"/>
          <w:szCs w:val="28"/>
        </w:rPr>
        <w:t xml:space="preserve"> </w:t>
      </w:r>
      <w:r w:rsidRPr="00A00AC7">
        <w:rPr>
          <w:color w:val="000000"/>
          <w:sz w:val="28"/>
          <w:szCs w:val="28"/>
          <w:lang w:val="ru-RU"/>
        </w:rPr>
        <w:t>айқындайды</w:t>
      </w:r>
      <w:r w:rsidRPr="00094CD5">
        <w:rPr>
          <w:color w:val="000000"/>
          <w:sz w:val="28"/>
          <w:szCs w:val="28"/>
        </w:rPr>
        <w:t>.</w:t>
      </w:r>
      <w:r w:rsidRPr="00094CD5">
        <w:t xml:space="preserve"> </w:t>
      </w:r>
      <w:r w:rsidRPr="00094CD5">
        <w:rPr>
          <w:color w:val="000000"/>
          <w:sz w:val="28"/>
          <w:szCs w:val="28"/>
        </w:rPr>
        <w:t>(</w:t>
      </w:r>
      <w:proofErr w:type="gramStart"/>
      <w:r w:rsidRPr="00A00AC7">
        <w:rPr>
          <w:color w:val="000000"/>
          <w:sz w:val="28"/>
          <w:szCs w:val="28"/>
          <w:lang w:val="ru-RU"/>
        </w:rPr>
        <w:t>бұдан</w:t>
      </w:r>
      <w:proofErr w:type="gramEnd"/>
      <w:r w:rsidRPr="00094CD5">
        <w:rPr>
          <w:color w:val="000000"/>
          <w:sz w:val="28"/>
          <w:szCs w:val="28"/>
        </w:rPr>
        <w:t xml:space="preserve"> </w:t>
      </w:r>
      <w:r w:rsidRPr="00A00AC7">
        <w:rPr>
          <w:color w:val="000000"/>
          <w:sz w:val="28"/>
          <w:szCs w:val="28"/>
          <w:lang w:val="ru-RU"/>
        </w:rPr>
        <w:t>әрі</w:t>
      </w:r>
      <w:r w:rsidRPr="00094CD5">
        <w:rPr>
          <w:color w:val="000000"/>
          <w:sz w:val="28"/>
          <w:szCs w:val="28"/>
        </w:rPr>
        <w:t xml:space="preserve"> –</w:t>
      </w:r>
      <w:bookmarkStart w:id="2" w:name="_GoBack"/>
      <w:bookmarkEnd w:id="2"/>
      <w:r w:rsidRPr="00094CD5">
        <w:rPr>
          <w:color w:val="000000"/>
          <w:sz w:val="28"/>
          <w:szCs w:val="28"/>
        </w:rPr>
        <w:t xml:space="preserve">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w:t>
      </w:r>
      <w:r w:rsidRPr="00094CD5">
        <w:rPr>
          <w:color w:val="000000"/>
          <w:sz w:val="28"/>
          <w:szCs w:val="28"/>
        </w:rPr>
        <w:t xml:space="preserve">) </w:t>
      </w:r>
      <w:r w:rsidRPr="00A00AC7">
        <w:rPr>
          <w:color w:val="000000"/>
          <w:sz w:val="28"/>
          <w:szCs w:val="28"/>
          <w:lang w:val="ru-RU"/>
        </w:rPr>
        <w:t>Қазақстан</w:t>
      </w:r>
      <w:r w:rsidRPr="00094CD5">
        <w:rPr>
          <w:color w:val="000000"/>
          <w:sz w:val="28"/>
          <w:szCs w:val="28"/>
        </w:rPr>
        <w:t xml:space="preserve"> </w:t>
      </w:r>
      <w:r w:rsidRPr="00A00AC7">
        <w:rPr>
          <w:color w:val="000000"/>
          <w:sz w:val="28"/>
          <w:szCs w:val="28"/>
          <w:lang w:val="ru-RU"/>
        </w:rPr>
        <w:t>Республикасы</w:t>
      </w:r>
      <w:r w:rsidRPr="00094CD5">
        <w:rPr>
          <w:color w:val="000000"/>
          <w:sz w:val="28"/>
          <w:szCs w:val="28"/>
        </w:rPr>
        <w:t xml:space="preserve"> </w:t>
      </w:r>
      <w:r w:rsidRPr="00A00AC7">
        <w:rPr>
          <w:color w:val="000000"/>
          <w:sz w:val="28"/>
          <w:szCs w:val="28"/>
          <w:lang w:val="ru-RU"/>
        </w:rPr>
        <w:t>Қаржы</w:t>
      </w:r>
      <w:r w:rsidRPr="00094CD5">
        <w:rPr>
          <w:color w:val="000000"/>
          <w:sz w:val="28"/>
          <w:szCs w:val="28"/>
        </w:rPr>
        <w:t xml:space="preserve"> </w:t>
      </w:r>
      <w:r w:rsidRPr="00A00AC7">
        <w:rPr>
          <w:color w:val="000000"/>
          <w:sz w:val="28"/>
          <w:szCs w:val="28"/>
          <w:lang w:val="ru-RU"/>
        </w:rPr>
        <w:t>министрлігі</w:t>
      </w:r>
      <w:r w:rsidRPr="00094CD5">
        <w:rPr>
          <w:color w:val="000000"/>
          <w:sz w:val="28"/>
          <w:szCs w:val="28"/>
        </w:rPr>
        <w:t xml:space="preserve">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кірістер</w:t>
      </w:r>
      <w:r w:rsidRPr="00094CD5">
        <w:rPr>
          <w:color w:val="000000"/>
          <w:sz w:val="28"/>
          <w:szCs w:val="28"/>
        </w:rPr>
        <w:t xml:space="preserve"> </w:t>
      </w:r>
      <w:r w:rsidRPr="00A00AC7">
        <w:rPr>
          <w:color w:val="000000"/>
          <w:sz w:val="28"/>
          <w:szCs w:val="28"/>
          <w:lang w:val="ru-RU"/>
        </w:rPr>
        <w:t>комитетінің</w:t>
      </w:r>
      <w:r w:rsidRPr="00094CD5">
        <w:rPr>
          <w:color w:val="000000"/>
          <w:sz w:val="28"/>
          <w:szCs w:val="28"/>
        </w:rPr>
        <w:t xml:space="preserve"> </w:t>
      </w:r>
      <w:r w:rsidRPr="00A00AC7">
        <w:rPr>
          <w:color w:val="000000"/>
          <w:sz w:val="28"/>
          <w:szCs w:val="28"/>
          <w:lang w:val="ru-RU"/>
        </w:rPr>
        <w:t>облыстар</w:t>
      </w:r>
      <w:r w:rsidRPr="00094CD5">
        <w:rPr>
          <w:color w:val="000000"/>
          <w:sz w:val="28"/>
          <w:szCs w:val="28"/>
        </w:rPr>
        <w:t xml:space="preserve">, </w:t>
      </w:r>
      <w:r w:rsidRPr="00A00AC7">
        <w:rPr>
          <w:color w:val="000000"/>
          <w:sz w:val="28"/>
          <w:szCs w:val="28"/>
          <w:lang w:val="ru-RU"/>
        </w:rPr>
        <w:t>Астана</w:t>
      </w:r>
      <w:r w:rsidRPr="00094CD5">
        <w:rPr>
          <w:color w:val="000000"/>
          <w:sz w:val="28"/>
          <w:szCs w:val="28"/>
        </w:rPr>
        <w:t xml:space="preserve">, </w:t>
      </w:r>
      <w:r w:rsidRPr="00A00AC7">
        <w:rPr>
          <w:color w:val="000000"/>
          <w:sz w:val="28"/>
          <w:szCs w:val="28"/>
          <w:lang w:val="ru-RU"/>
        </w:rPr>
        <w:t>Алматы</w:t>
      </w:r>
      <w:r w:rsidRPr="00094CD5">
        <w:rPr>
          <w:color w:val="000000"/>
          <w:sz w:val="28"/>
          <w:szCs w:val="28"/>
        </w:rPr>
        <w:t xml:space="preserve"> </w:t>
      </w:r>
      <w:r w:rsidRPr="00A00AC7">
        <w:rPr>
          <w:color w:val="000000"/>
          <w:sz w:val="28"/>
          <w:szCs w:val="28"/>
          <w:lang w:val="ru-RU"/>
        </w:rPr>
        <w:t>және</w:t>
      </w:r>
      <w:r w:rsidRPr="00094CD5">
        <w:rPr>
          <w:color w:val="000000"/>
          <w:sz w:val="28"/>
          <w:szCs w:val="28"/>
        </w:rPr>
        <w:t xml:space="preserve"> </w:t>
      </w:r>
      <w:r w:rsidRPr="00A00AC7">
        <w:rPr>
          <w:color w:val="000000"/>
          <w:sz w:val="28"/>
          <w:szCs w:val="28"/>
          <w:lang w:val="ru-RU"/>
        </w:rPr>
        <w:t>Шымкент</w:t>
      </w:r>
      <w:r w:rsidRPr="00094CD5">
        <w:rPr>
          <w:color w:val="000000"/>
          <w:sz w:val="28"/>
          <w:szCs w:val="28"/>
        </w:rPr>
        <w:t xml:space="preserve"> </w:t>
      </w:r>
      <w:r w:rsidRPr="00A00AC7">
        <w:rPr>
          <w:color w:val="000000"/>
          <w:sz w:val="28"/>
          <w:szCs w:val="28"/>
          <w:lang w:val="ru-RU"/>
        </w:rPr>
        <w:t>қалалары</w:t>
      </w:r>
      <w:r w:rsidRPr="00094CD5">
        <w:rPr>
          <w:color w:val="000000"/>
          <w:sz w:val="28"/>
          <w:szCs w:val="28"/>
        </w:rPr>
        <w:t xml:space="preserve"> </w:t>
      </w:r>
      <w:r w:rsidRPr="00A00AC7">
        <w:rPr>
          <w:color w:val="000000"/>
          <w:sz w:val="28"/>
          <w:szCs w:val="28"/>
          <w:lang w:val="ru-RU"/>
        </w:rPr>
        <w:t>бойынша</w:t>
      </w:r>
      <w:r w:rsidRPr="00094CD5">
        <w:rPr>
          <w:color w:val="000000"/>
          <w:sz w:val="28"/>
          <w:szCs w:val="28"/>
        </w:rPr>
        <w:t xml:space="preserve"> </w:t>
      </w:r>
      <w:r w:rsidRPr="00A00AC7">
        <w:rPr>
          <w:color w:val="000000"/>
          <w:sz w:val="28"/>
          <w:szCs w:val="28"/>
          <w:lang w:val="ru-RU"/>
        </w:rPr>
        <w:t>аумақтық</w:t>
      </w:r>
      <w:r w:rsidRPr="00094CD5">
        <w:rPr>
          <w:color w:val="000000"/>
          <w:sz w:val="28"/>
          <w:szCs w:val="28"/>
        </w:rPr>
        <w:t xml:space="preserve"> </w:t>
      </w:r>
      <w:r w:rsidRPr="00A00AC7">
        <w:rPr>
          <w:color w:val="000000"/>
          <w:sz w:val="28"/>
          <w:szCs w:val="28"/>
          <w:lang w:val="ru-RU"/>
        </w:rPr>
        <w:t>органдарымен</w:t>
      </w:r>
      <w:r w:rsidRPr="00094CD5">
        <w:rPr>
          <w:color w:val="000000"/>
          <w:sz w:val="28"/>
          <w:szCs w:val="28"/>
        </w:rPr>
        <w:t xml:space="preserve"> (</w:t>
      </w:r>
      <w:r w:rsidRPr="00A00AC7">
        <w:rPr>
          <w:color w:val="000000"/>
          <w:sz w:val="28"/>
          <w:szCs w:val="28"/>
          <w:lang w:val="ru-RU"/>
        </w:rPr>
        <w:t>бұдан</w:t>
      </w:r>
      <w:r w:rsidRPr="00094CD5">
        <w:rPr>
          <w:color w:val="000000"/>
          <w:sz w:val="28"/>
          <w:szCs w:val="28"/>
        </w:rPr>
        <w:t xml:space="preserve"> </w:t>
      </w:r>
      <w:r w:rsidRPr="00A00AC7">
        <w:rPr>
          <w:color w:val="000000"/>
          <w:sz w:val="28"/>
          <w:szCs w:val="28"/>
          <w:lang w:val="ru-RU"/>
        </w:rPr>
        <w:t>әрі</w:t>
      </w:r>
      <w:r w:rsidRPr="00094CD5">
        <w:rPr>
          <w:color w:val="000000"/>
          <w:sz w:val="28"/>
          <w:szCs w:val="28"/>
        </w:rPr>
        <w:t xml:space="preserve"> –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беруші</w:t>
      </w:r>
      <w:r w:rsidRPr="00094CD5">
        <w:rPr>
          <w:color w:val="000000"/>
          <w:sz w:val="28"/>
          <w:szCs w:val="28"/>
        </w:rPr>
        <w:t>)</w:t>
      </w:r>
    </w:p>
    <w:p w:rsidR="00FD66D4" w:rsidRPr="00094CD5" w:rsidRDefault="00FD66D4" w:rsidP="00FD66D4">
      <w:pPr>
        <w:spacing w:after="0" w:line="240" w:lineRule="auto"/>
        <w:ind w:firstLine="709"/>
        <w:jc w:val="both"/>
        <w:rPr>
          <w:color w:val="000000"/>
          <w:sz w:val="28"/>
          <w:szCs w:val="28"/>
        </w:rPr>
      </w:pPr>
      <w:r w:rsidRPr="00094CD5">
        <w:rPr>
          <w:color w:val="000000"/>
          <w:sz w:val="28"/>
          <w:szCs w:val="28"/>
        </w:rPr>
        <w:t xml:space="preserve">2.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қызмет</w:t>
      </w:r>
      <w:r w:rsidRPr="00094CD5">
        <w:rPr>
          <w:color w:val="000000"/>
          <w:sz w:val="28"/>
          <w:szCs w:val="28"/>
        </w:rPr>
        <w:t xml:space="preserve"> </w:t>
      </w:r>
      <w:r w:rsidRPr="00A00AC7">
        <w:rPr>
          <w:color w:val="000000"/>
          <w:sz w:val="28"/>
          <w:szCs w:val="28"/>
          <w:lang w:val="ru-RU"/>
        </w:rPr>
        <w:t>жеке</w:t>
      </w:r>
      <w:r w:rsidRPr="00094CD5">
        <w:rPr>
          <w:color w:val="000000"/>
          <w:sz w:val="28"/>
          <w:szCs w:val="28"/>
        </w:rPr>
        <w:t xml:space="preserve"> </w:t>
      </w:r>
      <w:r w:rsidRPr="00A00AC7">
        <w:rPr>
          <w:color w:val="000000"/>
          <w:sz w:val="28"/>
          <w:szCs w:val="28"/>
          <w:lang w:val="ru-RU"/>
        </w:rPr>
        <w:t>және</w:t>
      </w:r>
      <w:r w:rsidRPr="00094CD5">
        <w:rPr>
          <w:color w:val="000000"/>
          <w:sz w:val="28"/>
          <w:szCs w:val="28"/>
        </w:rPr>
        <w:t xml:space="preserve"> </w:t>
      </w:r>
      <w:r w:rsidRPr="00A00AC7">
        <w:rPr>
          <w:color w:val="000000"/>
          <w:sz w:val="28"/>
          <w:szCs w:val="28"/>
          <w:lang w:val="ru-RU"/>
        </w:rPr>
        <w:t>заңды</w:t>
      </w:r>
      <w:r w:rsidRPr="00094CD5">
        <w:rPr>
          <w:color w:val="000000"/>
          <w:sz w:val="28"/>
          <w:szCs w:val="28"/>
        </w:rPr>
        <w:t xml:space="preserve"> </w:t>
      </w:r>
      <w:r w:rsidRPr="00A00AC7">
        <w:rPr>
          <w:color w:val="000000"/>
          <w:sz w:val="28"/>
          <w:szCs w:val="28"/>
          <w:lang w:val="ru-RU"/>
        </w:rPr>
        <w:t>тұлғаларға</w:t>
      </w:r>
      <w:r w:rsidRPr="00094CD5">
        <w:rPr>
          <w:color w:val="000000"/>
          <w:sz w:val="28"/>
          <w:szCs w:val="28"/>
        </w:rPr>
        <w:t xml:space="preserve"> (</w:t>
      </w:r>
      <w:r w:rsidRPr="00A00AC7">
        <w:rPr>
          <w:color w:val="000000"/>
          <w:sz w:val="28"/>
          <w:szCs w:val="28"/>
          <w:lang w:val="ru-RU"/>
        </w:rPr>
        <w:t>бұдан</w:t>
      </w:r>
      <w:r w:rsidRPr="00094CD5">
        <w:rPr>
          <w:color w:val="000000"/>
          <w:sz w:val="28"/>
          <w:szCs w:val="28"/>
        </w:rPr>
        <w:t xml:space="preserve"> </w:t>
      </w:r>
      <w:r w:rsidRPr="00A00AC7">
        <w:rPr>
          <w:color w:val="000000"/>
          <w:sz w:val="28"/>
          <w:szCs w:val="28"/>
          <w:lang w:val="ru-RU"/>
        </w:rPr>
        <w:t>әрі</w:t>
      </w:r>
      <w:r w:rsidRPr="00094CD5">
        <w:rPr>
          <w:color w:val="000000"/>
          <w:sz w:val="28"/>
          <w:szCs w:val="28"/>
        </w:rPr>
        <w:t xml:space="preserve"> –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алушы</w:t>
      </w:r>
      <w:r w:rsidRPr="00094CD5">
        <w:rPr>
          <w:color w:val="000000"/>
          <w:sz w:val="28"/>
          <w:szCs w:val="28"/>
        </w:rPr>
        <w:t xml:space="preserve">) </w:t>
      </w:r>
      <w:r w:rsidRPr="00A00AC7">
        <w:rPr>
          <w:color w:val="000000"/>
          <w:sz w:val="28"/>
          <w:szCs w:val="28"/>
          <w:lang w:val="ru-RU"/>
        </w:rPr>
        <w:t>көрсетіледі</w:t>
      </w:r>
      <w:r w:rsidRPr="00094CD5">
        <w:rPr>
          <w:color w:val="000000"/>
          <w:sz w:val="28"/>
          <w:szCs w:val="28"/>
        </w:rPr>
        <w:t>.</w:t>
      </w:r>
    </w:p>
    <w:p w:rsidR="00FD66D4" w:rsidRPr="00094CD5" w:rsidRDefault="00FD66D4" w:rsidP="00FD66D4">
      <w:pPr>
        <w:tabs>
          <w:tab w:val="left" w:pos="851"/>
          <w:tab w:val="left" w:pos="1134"/>
          <w:tab w:val="left" w:pos="1418"/>
        </w:tabs>
        <w:spacing w:after="0" w:line="240" w:lineRule="auto"/>
        <w:ind w:firstLine="709"/>
        <w:jc w:val="both"/>
        <w:rPr>
          <w:sz w:val="28"/>
          <w:szCs w:val="28"/>
        </w:rPr>
      </w:pPr>
      <w:r w:rsidRPr="00094CD5">
        <w:rPr>
          <w:sz w:val="28"/>
          <w:szCs w:val="28"/>
        </w:rPr>
        <w:t xml:space="preserve">3. </w:t>
      </w:r>
      <w:r w:rsidRPr="005A3582">
        <w:rPr>
          <w:sz w:val="28"/>
          <w:szCs w:val="28"/>
          <w:lang w:val="ru-RU"/>
        </w:rPr>
        <w:t>Заңның</w:t>
      </w:r>
      <w:r w:rsidRPr="00094CD5">
        <w:rPr>
          <w:sz w:val="28"/>
          <w:szCs w:val="28"/>
        </w:rPr>
        <w:t xml:space="preserve"> 5-</w:t>
      </w:r>
      <w:r w:rsidRPr="005A3582">
        <w:rPr>
          <w:sz w:val="28"/>
          <w:szCs w:val="28"/>
          <w:lang w:val="ru-RU"/>
        </w:rPr>
        <w:t>бабы</w:t>
      </w:r>
      <w:r w:rsidRPr="00094CD5">
        <w:rPr>
          <w:sz w:val="28"/>
          <w:szCs w:val="28"/>
        </w:rPr>
        <w:t xml:space="preserve"> 2-</w:t>
      </w:r>
      <w:r w:rsidRPr="005A3582">
        <w:rPr>
          <w:sz w:val="28"/>
          <w:szCs w:val="28"/>
          <w:lang w:val="ru-RU"/>
        </w:rPr>
        <w:t>тармағының</w:t>
      </w:r>
      <w:r w:rsidRPr="00094CD5">
        <w:rPr>
          <w:sz w:val="28"/>
          <w:szCs w:val="28"/>
        </w:rPr>
        <w:t xml:space="preserve"> 11) </w:t>
      </w:r>
      <w:r w:rsidRPr="005A3582">
        <w:rPr>
          <w:sz w:val="28"/>
          <w:szCs w:val="28"/>
          <w:lang w:val="ru-RU"/>
        </w:rPr>
        <w:t>тармақшасына</w:t>
      </w:r>
      <w:r w:rsidRPr="00094CD5">
        <w:rPr>
          <w:sz w:val="28"/>
          <w:szCs w:val="28"/>
        </w:rPr>
        <w:t xml:space="preserve"> </w:t>
      </w:r>
      <w:r w:rsidRPr="005A3582">
        <w:rPr>
          <w:sz w:val="28"/>
          <w:szCs w:val="28"/>
          <w:lang w:val="ru-RU"/>
        </w:rPr>
        <w:t>сәйкес</w:t>
      </w:r>
      <w:r w:rsidRPr="00094CD5">
        <w:rPr>
          <w:sz w:val="28"/>
          <w:szCs w:val="28"/>
        </w:rPr>
        <w:t xml:space="preserve"> </w:t>
      </w:r>
      <w:r w:rsidRPr="005A3582">
        <w:rPr>
          <w:sz w:val="28"/>
          <w:szCs w:val="28"/>
          <w:lang w:val="ru-RU"/>
        </w:rPr>
        <w:t>көрсетілетін</w:t>
      </w:r>
      <w:r w:rsidRPr="00094CD5">
        <w:rPr>
          <w:sz w:val="28"/>
          <w:szCs w:val="28"/>
        </w:rPr>
        <w:t xml:space="preserve"> </w:t>
      </w:r>
      <w:r w:rsidRPr="005A3582">
        <w:rPr>
          <w:sz w:val="28"/>
          <w:szCs w:val="28"/>
          <w:lang w:val="ru-RU"/>
        </w:rPr>
        <w:t>қызметті</w:t>
      </w:r>
      <w:r w:rsidRPr="00094CD5">
        <w:rPr>
          <w:sz w:val="28"/>
          <w:szCs w:val="28"/>
        </w:rPr>
        <w:t xml:space="preserve"> </w:t>
      </w:r>
      <w:r w:rsidRPr="005A3582">
        <w:rPr>
          <w:sz w:val="28"/>
          <w:szCs w:val="28"/>
          <w:lang w:val="ru-RU"/>
        </w:rPr>
        <w:t>беруші</w:t>
      </w:r>
      <w:r w:rsidRPr="00094CD5">
        <w:rPr>
          <w:sz w:val="28"/>
          <w:szCs w:val="28"/>
        </w:rPr>
        <w:t xml:space="preserve"> </w:t>
      </w:r>
      <w:r w:rsidRPr="005A3582">
        <w:rPr>
          <w:sz w:val="28"/>
          <w:szCs w:val="28"/>
          <w:lang w:val="ru-RU"/>
        </w:rPr>
        <w:t>ақпараттық</w:t>
      </w:r>
      <w:r w:rsidRPr="00094CD5">
        <w:rPr>
          <w:sz w:val="28"/>
          <w:szCs w:val="28"/>
        </w:rPr>
        <w:t xml:space="preserve"> </w:t>
      </w:r>
      <w:r w:rsidRPr="005A3582">
        <w:rPr>
          <w:sz w:val="28"/>
          <w:szCs w:val="28"/>
          <w:lang w:val="ru-RU"/>
        </w:rPr>
        <w:t>технологиялар</w:t>
      </w:r>
      <w:r w:rsidRPr="00094CD5">
        <w:rPr>
          <w:sz w:val="28"/>
          <w:szCs w:val="28"/>
        </w:rPr>
        <w:t xml:space="preserve"> </w:t>
      </w:r>
      <w:r w:rsidRPr="005A3582">
        <w:rPr>
          <w:sz w:val="28"/>
          <w:szCs w:val="28"/>
          <w:lang w:val="ru-RU"/>
        </w:rPr>
        <w:t>саласындағы</w:t>
      </w:r>
      <w:r w:rsidRPr="00094CD5">
        <w:rPr>
          <w:sz w:val="28"/>
          <w:szCs w:val="28"/>
        </w:rPr>
        <w:t xml:space="preserve"> </w:t>
      </w:r>
      <w:r w:rsidRPr="005A3582">
        <w:rPr>
          <w:sz w:val="28"/>
          <w:szCs w:val="28"/>
          <w:lang w:val="ru-RU"/>
        </w:rPr>
        <w:t>уәкілетті</w:t>
      </w:r>
      <w:r w:rsidRPr="00094CD5">
        <w:rPr>
          <w:sz w:val="28"/>
          <w:szCs w:val="28"/>
        </w:rPr>
        <w:t xml:space="preserve"> </w:t>
      </w:r>
      <w:r w:rsidRPr="005A3582">
        <w:rPr>
          <w:sz w:val="28"/>
          <w:szCs w:val="28"/>
          <w:lang w:val="ru-RU"/>
        </w:rPr>
        <w:t>орган</w:t>
      </w:r>
      <w:r w:rsidRPr="00094CD5">
        <w:rPr>
          <w:sz w:val="28"/>
          <w:szCs w:val="28"/>
        </w:rPr>
        <w:t xml:space="preserve"> </w:t>
      </w:r>
      <w:r w:rsidRPr="005A3582">
        <w:rPr>
          <w:sz w:val="28"/>
          <w:szCs w:val="28"/>
          <w:lang w:val="ru-RU"/>
        </w:rPr>
        <w:t>белгілеген</w:t>
      </w:r>
      <w:r w:rsidRPr="00094CD5">
        <w:rPr>
          <w:sz w:val="28"/>
          <w:szCs w:val="28"/>
        </w:rPr>
        <w:t xml:space="preserve"> </w:t>
      </w:r>
      <w:r w:rsidRPr="005A3582">
        <w:rPr>
          <w:sz w:val="28"/>
          <w:szCs w:val="28"/>
          <w:lang w:val="ru-RU"/>
        </w:rPr>
        <w:t>тәртіппен</w:t>
      </w:r>
      <w:r w:rsidRPr="00094CD5">
        <w:rPr>
          <w:sz w:val="28"/>
          <w:szCs w:val="28"/>
        </w:rPr>
        <w:t xml:space="preserve"> </w:t>
      </w:r>
      <w:r w:rsidRPr="005A3582">
        <w:rPr>
          <w:sz w:val="28"/>
          <w:szCs w:val="28"/>
          <w:lang w:val="ru-RU"/>
        </w:rPr>
        <w:t>мемлекеттік</w:t>
      </w:r>
      <w:r w:rsidRPr="00094CD5">
        <w:rPr>
          <w:sz w:val="28"/>
          <w:szCs w:val="28"/>
        </w:rPr>
        <w:t xml:space="preserve"> </w:t>
      </w:r>
      <w:r w:rsidRPr="005A3582">
        <w:rPr>
          <w:sz w:val="28"/>
          <w:szCs w:val="28"/>
          <w:lang w:val="ru-RU"/>
        </w:rPr>
        <w:t>қызмет</w:t>
      </w:r>
      <w:r w:rsidRPr="00094CD5">
        <w:rPr>
          <w:sz w:val="28"/>
          <w:szCs w:val="28"/>
        </w:rPr>
        <w:t xml:space="preserve"> </w:t>
      </w:r>
      <w:r w:rsidRPr="005A3582">
        <w:rPr>
          <w:sz w:val="28"/>
          <w:szCs w:val="28"/>
          <w:lang w:val="ru-RU"/>
        </w:rPr>
        <w:t>көрсету</w:t>
      </w:r>
      <w:r w:rsidRPr="00094CD5">
        <w:rPr>
          <w:sz w:val="28"/>
          <w:szCs w:val="28"/>
        </w:rPr>
        <w:t xml:space="preserve"> </w:t>
      </w:r>
      <w:r w:rsidRPr="005A3582">
        <w:rPr>
          <w:sz w:val="28"/>
          <w:szCs w:val="28"/>
          <w:lang w:val="ru-RU"/>
        </w:rPr>
        <w:t>сатысы</w:t>
      </w:r>
      <w:r w:rsidRPr="00094CD5">
        <w:rPr>
          <w:sz w:val="28"/>
          <w:szCs w:val="28"/>
        </w:rPr>
        <w:t xml:space="preserve"> </w:t>
      </w:r>
      <w:r w:rsidRPr="005A3582">
        <w:rPr>
          <w:sz w:val="28"/>
          <w:szCs w:val="28"/>
          <w:lang w:val="ru-RU"/>
        </w:rPr>
        <w:t>туралы</w:t>
      </w:r>
      <w:r w:rsidRPr="00094CD5">
        <w:rPr>
          <w:sz w:val="28"/>
          <w:szCs w:val="28"/>
        </w:rPr>
        <w:t xml:space="preserve"> </w:t>
      </w:r>
      <w:r w:rsidRPr="005A3582">
        <w:rPr>
          <w:sz w:val="28"/>
          <w:szCs w:val="28"/>
          <w:lang w:val="ru-RU"/>
        </w:rPr>
        <w:t>мемлекеттік</w:t>
      </w:r>
      <w:r w:rsidRPr="00094CD5">
        <w:rPr>
          <w:sz w:val="28"/>
          <w:szCs w:val="28"/>
        </w:rPr>
        <w:t xml:space="preserve"> </w:t>
      </w:r>
      <w:r w:rsidRPr="005A3582">
        <w:rPr>
          <w:sz w:val="28"/>
          <w:szCs w:val="28"/>
          <w:lang w:val="ru-RU"/>
        </w:rPr>
        <w:t>қызмет</w:t>
      </w:r>
      <w:r w:rsidRPr="00094CD5">
        <w:rPr>
          <w:sz w:val="28"/>
          <w:szCs w:val="28"/>
        </w:rPr>
        <w:t xml:space="preserve"> </w:t>
      </w:r>
      <w:r w:rsidRPr="005A3582">
        <w:rPr>
          <w:sz w:val="28"/>
          <w:szCs w:val="28"/>
          <w:lang w:val="ru-RU"/>
        </w:rPr>
        <w:t>көрсету</w:t>
      </w:r>
      <w:r w:rsidRPr="00094CD5">
        <w:rPr>
          <w:sz w:val="28"/>
          <w:szCs w:val="28"/>
        </w:rPr>
        <w:t xml:space="preserve"> </w:t>
      </w:r>
      <w:r w:rsidRPr="005A3582">
        <w:rPr>
          <w:sz w:val="28"/>
          <w:szCs w:val="28"/>
          <w:lang w:val="ru-RU"/>
        </w:rPr>
        <w:t>мониторингінің</w:t>
      </w:r>
      <w:r w:rsidRPr="00094CD5">
        <w:rPr>
          <w:sz w:val="28"/>
          <w:szCs w:val="28"/>
        </w:rPr>
        <w:t xml:space="preserve"> </w:t>
      </w:r>
      <w:r w:rsidRPr="005A3582">
        <w:rPr>
          <w:sz w:val="28"/>
          <w:szCs w:val="28"/>
          <w:lang w:val="ru-RU"/>
        </w:rPr>
        <w:t>ақпараттық</w:t>
      </w:r>
      <w:r w:rsidRPr="00094CD5">
        <w:rPr>
          <w:sz w:val="28"/>
          <w:szCs w:val="28"/>
        </w:rPr>
        <w:t xml:space="preserve"> </w:t>
      </w:r>
      <w:r w:rsidRPr="005A3582">
        <w:rPr>
          <w:sz w:val="28"/>
          <w:szCs w:val="28"/>
          <w:lang w:val="ru-RU"/>
        </w:rPr>
        <w:t>жүйесіне</w:t>
      </w:r>
      <w:r w:rsidRPr="00094CD5">
        <w:rPr>
          <w:sz w:val="28"/>
          <w:szCs w:val="28"/>
        </w:rPr>
        <w:t xml:space="preserve"> </w:t>
      </w:r>
      <w:r w:rsidRPr="005A3582">
        <w:rPr>
          <w:sz w:val="28"/>
          <w:szCs w:val="28"/>
          <w:lang w:val="ru-RU"/>
        </w:rPr>
        <w:t>мәліметтердің</w:t>
      </w:r>
      <w:r w:rsidRPr="00094CD5">
        <w:rPr>
          <w:sz w:val="28"/>
          <w:szCs w:val="28"/>
        </w:rPr>
        <w:t xml:space="preserve"> </w:t>
      </w:r>
      <w:r w:rsidRPr="005A3582">
        <w:rPr>
          <w:sz w:val="28"/>
          <w:szCs w:val="28"/>
          <w:lang w:val="ru-RU"/>
        </w:rPr>
        <w:t>енгізілуін</w:t>
      </w:r>
      <w:r w:rsidRPr="00094CD5">
        <w:rPr>
          <w:sz w:val="28"/>
          <w:szCs w:val="28"/>
        </w:rPr>
        <w:t xml:space="preserve"> </w:t>
      </w:r>
      <w:r w:rsidRPr="005A3582">
        <w:rPr>
          <w:sz w:val="28"/>
          <w:szCs w:val="28"/>
          <w:lang w:val="ru-RU"/>
        </w:rPr>
        <w:t>қамтамасыз</w:t>
      </w:r>
      <w:r w:rsidRPr="00094CD5">
        <w:rPr>
          <w:sz w:val="28"/>
          <w:szCs w:val="28"/>
        </w:rPr>
        <w:t xml:space="preserve"> </w:t>
      </w:r>
      <w:r w:rsidRPr="005A3582">
        <w:rPr>
          <w:sz w:val="28"/>
          <w:szCs w:val="28"/>
          <w:lang w:val="ru-RU"/>
        </w:rPr>
        <w:t>етеді</w:t>
      </w:r>
      <w:r w:rsidRPr="00094CD5">
        <w:rPr>
          <w:sz w:val="28"/>
          <w:szCs w:val="28"/>
        </w:rPr>
        <w:t>.</w:t>
      </w:r>
    </w:p>
    <w:p w:rsidR="00FD66D4" w:rsidRPr="00094CD5" w:rsidRDefault="00FD66D4" w:rsidP="00FD66D4">
      <w:pPr>
        <w:pStyle w:val="a3"/>
        <w:tabs>
          <w:tab w:val="left" w:pos="851"/>
          <w:tab w:val="left" w:pos="1134"/>
          <w:tab w:val="left" w:pos="1418"/>
        </w:tabs>
        <w:spacing w:after="0" w:line="240" w:lineRule="auto"/>
        <w:ind w:left="0" w:firstLine="709"/>
        <w:contextualSpacing w:val="0"/>
        <w:jc w:val="both"/>
        <w:rPr>
          <w:sz w:val="28"/>
          <w:szCs w:val="28"/>
        </w:rPr>
      </w:pPr>
      <w:r w:rsidRPr="005A3582">
        <w:rPr>
          <w:sz w:val="28"/>
          <w:szCs w:val="28"/>
          <w:lang w:val="ru-RU"/>
        </w:rPr>
        <w:t>Көрсетілетін</w:t>
      </w:r>
      <w:r w:rsidRPr="00094CD5">
        <w:rPr>
          <w:sz w:val="28"/>
          <w:szCs w:val="28"/>
        </w:rPr>
        <w:t xml:space="preserve"> </w:t>
      </w:r>
      <w:r w:rsidRPr="005A3582">
        <w:rPr>
          <w:sz w:val="28"/>
          <w:szCs w:val="28"/>
          <w:lang w:val="ru-RU"/>
        </w:rPr>
        <w:t>қызметті</w:t>
      </w:r>
      <w:r w:rsidRPr="00094CD5">
        <w:rPr>
          <w:sz w:val="28"/>
          <w:szCs w:val="28"/>
        </w:rPr>
        <w:t xml:space="preserve"> </w:t>
      </w:r>
      <w:r w:rsidRPr="005A3582">
        <w:rPr>
          <w:sz w:val="28"/>
          <w:szCs w:val="28"/>
          <w:lang w:val="ru-RU"/>
        </w:rPr>
        <w:t>беруші</w:t>
      </w:r>
      <w:r w:rsidRPr="00094CD5">
        <w:rPr>
          <w:sz w:val="28"/>
          <w:szCs w:val="28"/>
        </w:rPr>
        <w:t xml:space="preserve"> </w:t>
      </w:r>
      <w:r w:rsidRPr="005A3582">
        <w:rPr>
          <w:sz w:val="28"/>
          <w:szCs w:val="28"/>
          <w:lang w:val="ru-RU"/>
        </w:rPr>
        <w:t>осы</w:t>
      </w:r>
      <w:r w:rsidRPr="00094CD5">
        <w:rPr>
          <w:sz w:val="28"/>
          <w:szCs w:val="28"/>
        </w:rPr>
        <w:t xml:space="preserve"> </w:t>
      </w:r>
      <w:r w:rsidRPr="005A3582">
        <w:rPr>
          <w:sz w:val="28"/>
          <w:szCs w:val="28"/>
          <w:lang w:val="ru-RU"/>
        </w:rPr>
        <w:t>Қағидаларға</w:t>
      </w:r>
      <w:r w:rsidRPr="00094CD5">
        <w:rPr>
          <w:sz w:val="28"/>
          <w:szCs w:val="28"/>
        </w:rPr>
        <w:t xml:space="preserve"> </w:t>
      </w:r>
      <w:r w:rsidRPr="005A3582">
        <w:rPr>
          <w:sz w:val="28"/>
          <w:szCs w:val="28"/>
          <w:lang w:val="ru-RU"/>
        </w:rPr>
        <w:t>өзгерістер</w:t>
      </w:r>
      <w:r w:rsidRPr="00094CD5">
        <w:rPr>
          <w:sz w:val="28"/>
          <w:szCs w:val="28"/>
        </w:rPr>
        <w:t xml:space="preserve"> </w:t>
      </w:r>
      <w:r w:rsidRPr="005A3582">
        <w:rPr>
          <w:sz w:val="28"/>
          <w:szCs w:val="28"/>
          <w:lang w:val="ru-RU"/>
        </w:rPr>
        <w:t>және</w:t>
      </w:r>
      <w:r w:rsidRPr="00094CD5">
        <w:rPr>
          <w:sz w:val="28"/>
          <w:szCs w:val="28"/>
        </w:rPr>
        <w:t>/</w:t>
      </w:r>
      <w:r w:rsidRPr="005A3582">
        <w:rPr>
          <w:sz w:val="28"/>
          <w:szCs w:val="28"/>
          <w:lang w:val="ru-RU"/>
        </w:rPr>
        <w:t>немесе</w:t>
      </w:r>
      <w:r w:rsidRPr="00094CD5">
        <w:rPr>
          <w:sz w:val="28"/>
          <w:szCs w:val="28"/>
        </w:rPr>
        <w:t xml:space="preserve"> </w:t>
      </w:r>
      <w:r w:rsidRPr="005A3582">
        <w:rPr>
          <w:sz w:val="28"/>
          <w:szCs w:val="28"/>
          <w:lang w:val="ru-RU"/>
        </w:rPr>
        <w:t>толықтырулар</w:t>
      </w:r>
      <w:r w:rsidRPr="00094CD5">
        <w:rPr>
          <w:sz w:val="28"/>
          <w:szCs w:val="28"/>
        </w:rPr>
        <w:t xml:space="preserve"> </w:t>
      </w:r>
      <w:r w:rsidRPr="005A3582">
        <w:rPr>
          <w:sz w:val="28"/>
          <w:szCs w:val="28"/>
          <w:lang w:val="ru-RU"/>
        </w:rPr>
        <w:t>енгізу</w:t>
      </w:r>
      <w:r w:rsidRPr="00094CD5">
        <w:rPr>
          <w:sz w:val="28"/>
          <w:szCs w:val="28"/>
        </w:rPr>
        <w:t xml:space="preserve"> </w:t>
      </w:r>
      <w:r w:rsidRPr="005A3582">
        <w:rPr>
          <w:sz w:val="28"/>
          <w:szCs w:val="28"/>
          <w:lang w:val="ru-RU"/>
        </w:rPr>
        <w:t>кезінде</w:t>
      </w:r>
      <w:r w:rsidRPr="00094CD5">
        <w:rPr>
          <w:sz w:val="28"/>
          <w:szCs w:val="28"/>
        </w:rPr>
        <w:t xml:space="preserve"> </w:t>
      </w:r>
      <w:r w:rsidRPr="005A3582">
        <w:rPr>
          <w:sz w:val="28"/>
          <w:szCs w:val="28"/>
          <w:lang w:val="ru-RU"/>
        </w:rPr>
        <w:t>Қазақстан</w:t>
      </w:r>
      <w:r w:rsidRPr="00094CD5">
        <w:rPr>
          <w:sz w:val="28"/>
          <w:szCs w:val="28"/>
        </w:rPr>
        <w:t xml:space="preserve"> </w:t>
      </w:r>
      <w:r w:rsidRPr="005A3582">
        <w:rPr>
          <w:sz w:val="28"/>
          <w:szCs w:val="28"/>
          <w:lang w:val="ru-RU"/>
        </w:rPr>
        <w:t>Республикасы</w:t>
      </w:r>
      <w:r w:rsidRPr="00094CD5">
        <w:rPr>
          <w:sz w:val="28"/>
          <w:szCs w:val="28"/>
        </w:rPr>
        <w:t xml:space="preserve"> </w:t>
      </w:r>
      <w:r w:rsidRPr="005A3582">
        <w:rPr>
          <w:sz w:val="28"/>
          <w:szCs w:val="28"/>
          <w:lang w:val="ru-RU"/>
        </w:rPr>
        <w:t>Әділет</w:t>
      </w:r>
      <w:r w:rsidRPr="00094CD5">
        <w:rPr>
          <w:sz w:val="28"/>
          <w:szCs w:val="28"/>
        </w:rPr>
        <w:t xml:space="preserve"> </w:t>
      </w:r>
      <w:r w:rsidRPr="005A3582">
        <w:rPr>
          <w:sz w:val="28"/>
          <w:szCs w:val="28"/>
          <w:lang w:val="ru-RU"/>
        </w:rPr>
        <w:t>министрлігінде</w:t>
      </w:r>
      <w:r w:rsidRPr="00094CD5">
        <w:rPr>
          <w:sz w:val="28"/>
          <w:szCs w:val="28"/>
        </w:rPr>
        <w:t xml:space="preserve"> </w:t>
      </w:r>
      <w:r w:rsidRPr="005A3582">
        <w:rPr>
          <w:sz w:val="28"/>
          <w:szCs w:val="28"/>
          <w:lang w:val="ru-RU"/>
        </w:rPr>
        <w:t>тіркелгеннен</w:t>
      </w:r>
      <w:r w:rsidRPr="00094CD5">
        <w:rPr>
          <w:sz w:val="28"/>
          <w:szCs w:val="28"/>
        </w:rPr>
        <w:t xml:space="preserve"> </w:t>
      </w:r>
      <w:r w:rsidRPr="005A3582">
        <w:rPr>
          <w:sz w:val="28"/>
          <w:szCs w:val="28"/>
          <w:lang w:val="ru-RU"/>
        </w:rPr>
        <w:t>кейін</w:t>
      </w:r>
      <w:r w:rsidRPr="00094CD5">
        <w:rPr>
          <w:sz w:val="28"/>
          <w:szCs w:val="28"/>
        </w:rPr>
        <w:t xml:space="preserve"> 3 (</w:t>
      </w:r>
      <w:r w:rsidRPr="005A3582">
        <w:rPr>
          <w:sz w:val="28"/>
          <w:szCs w:val="28"/>
          <w:lang w:val="ru-RU"/>
        </w:rPr>
        <w:t>үш</w:t>
      </w:r>
      <w:r w:rsidRPr="00094CD5">
        <w:rPr>
          <w:sz w:val="28"/>
          <w:szCs w:val="28"/>
        </w:rPr>
        <w:t xml:space="preserve">) </w:t>
      </w:r>
      <w:r w:rsidRPr="005A3582">
        <w:rPr>
          <w:sz w:val="28"/>
          <w:szCs w:val="28"/>
          <w:lang w:val="ru-RU"/>
        </w:rPr>
        <w:t>жұмыс</w:t>
      </w:r>
      <w:r w:rsidRPr="00094CD5">
        <w:rPr>
          <w:sz w:val="28"/>
          <w:szCs w:val="28"/>
        </w:rPr>
        <w:t xml:space="preserve"> </w:t>
      </w:r>
      <w:r w:rsidRPr="005A3582">
        <w:rPr>
          <w:sz w:val="28"/>
          <w:szCs w:val="28"/>
          <w:lang w:val="ru-RU"/>
        </w:rPr>
        <w:t>күні</w:t>
      </w:r>
      <w:r w:rsidRPr="00094CD5">
        <w:rPr>
          <w:sz w:val="28"/>
          <w:szCs w:val="28"/>
        </w:rPr>
        <w:t xml:space="preserve"> </w:t>
      </w:r>
      <w:r w:rsidRPr="005A3582">
        <w:rPr>
          <w:sz w:val="28"/>
          <w:szCs w:val="28"/>
          <w:lang w:val="ru-RU"/>
        </w:rPr>
        <w:t>ішінде</w:t>
      </w:r>
      <w:r w:rsidRPr="00094CD5">
        <w:rPr>
          <w:sz w:val="28"/>
          <w:szCs w:val="28"/>
        </w:rPr>
        <w:t xml:space="preserve"> </w:t>
      </w:r>
      <w:r w:rsidRPr="005A3582">
        <w:rPr>
          <w:sz w:val="28"/>
          <w:szCs w:val="28"/>
          <w:lang w:val="ru-RU"/>
        </w:rPr>
        <w:t>Бірыңғай</w:t>
      </w:r>
      <w:r w:rsidRPr="00094CD5">
        <w:rPr>
          <w:sz w:val="28"/>
          <w:szCs w:val="28"/>
        </w:rPr>
        <w:t xml:space="preserve"> </w:t>
      </w:r>
      <w:r w:rsidRPr="005A3582">
        <w:rPr>
          <w:sz w:val="28"/>
          <w:szCs w:val="28"/>
          <w:lang w:val="ru-RU"/>
        </w:rPr>
        <w:t>байланыс</w:t>
      </w:r>
      <w:r w:rsidRPr="00094CD5">
        <w:rPr>
          <w:sz w:val="28"/>
          <w:szCs w:val="28"/>
        </w:rPr>
        <w:t xml:space="preserve"> </w:t>
      </w:r>
      <w:r w:rsidRPr="005A3582">
        <w:rPr>
          <w:sz w:val="28"/>
          <w:szCs w:val="28"/>
          <w:lang w:val="ru-RU"/>
        </w:rPr>
        <w:t>орталығына</w:t>
      </w:r>
      <w:r w:rsidRPr="00094CD5">
        <w:rPr>
          <w:sz w:val="28"/>
          <w:szCs w:val="28"/>
        </w:rPr>
        <w:t xml:space="preserve"> </w:t>
      </w:r>
      <w:r w:rsidRPr="005A3582">
        <w:rPr>
          <w:sz w:val="28"/>
          <w:szCs w:val="28"/>
          <w:lang w:val="ru-RU"/>
        </w:rPr>
        <w:t>және</w:t>
      </w:r>
      <w:r w:rsidRPr="00094CD5">
        <w:rPr>
          <w:sz w:val="28"/>
          <w:szCs w:val="28"/>
        </w:rPr>
        <w:t xml:space="preserve"> «</w:t>
      </w:r>
      <w:r w:rsidRPr="005A3582">
        <w:rPr>
          <w:sz w:val="28"/>
          <w:szCs w:val="28"/>
          <w:lang w:val="ru-RU"/>
        </w:rPr>
        <w:t>электрондық</w:t>
      </w:r>
      <w:r w:rsidRPr="00094CD5">
        <w:rPr>
          <w:sz w:val="28"/>
          <w:szCs w:val="28"/>
        </w:rPr>
        <w:t xml:space="preserve"> </w:t>
      </w:r>
      <w:r w:rsidRPr="005A3582">
        <w:rPr>
          <w:sz w:val="28"/>
          <w:szCs w:val="28"/>
          <w:lang w:val="ru-RU"/>
        </w:rPr>
        <w:t>үкіметтің</w:t>
      </w:r>
      <w:r w:rsidRPr="00094CD5">
        <w:rPr>
          <w:sz w:val="28"/>
          <w:szCs w:val="28"/>
        </w:rPr>
        <w:t xml:space="preserve">» </w:t>
      </w:r>
      <w:r w:rsidRPr="005A3582">
        <w:rPr>
          <w:sz w:val="28"/>
          <w:szCs w:val="28"/>
          <w:lang w:val="ru-RU"/>
        </w:rPr>
        <w:t>ақпараттық</w:t>
      </w:r>
      <w:r w:rsidRPr="00094CD5">
        <w:rPr>
          <w:sz w:val="28"/>
          <w:szCs w:val="28"/>
        </w:rPr>
        <w:t>-</w:t>
      </w:r>
      <w:r w:rsidRPr="005A3582">
        <w:rPr>
          <w:sz w:val="28"/>
          <w:szCs w:val="28"/>
          <w:lang w:val="ru-RU"/>
        </w:rPr>
        <w:t>коммуникациялық</w:t>
      </w:r>
      <w:r w:rsidRPr="00094CD5">
        <w:rPr>
          <w:sz w:val="28"/>
          <w:szCs w:val="28"/>
        </w:rPr>
        <w:t xml:space="preserve"> </w:t>
      </w:r>
      <w:r w:rsidRPr="005A3582">
        <w:rPr>
          <w:sz w:val="28"/>
          <w:szCs w:val="28"/>
          <w:lang w:val="ru-RU"/>
        </w:rPr>
        <w:t>инфрақұрылымының</w:t>
      </w:r>
      <w:r w:rsidRPr="00094CD5">
        <w:rPr>
          <w:sz w:val="28"/>
          <w:szCs w:val="28"/>
        </w:rPr>
        <w:t xml:space="preserve"> </w:t>
      </w:r>
      <w:r w:rsidRPr="005A3582">
        <w:rPr>
          <w:sz w:val="28"/>
          <w:szCs w:val="28"/>
          <w:lang w:val="ru-RU"/>
        </w:rPr>
        <w:t>операторына</w:t>
      </w:r>
      <w:r w:rsidRPr="00094CD5">
        <w:rPr>
          <w:sz w:val="28"/>
          <w:szCs w:val="28"/>
        </w:rPr>
        <w:t xml:space="preserve"> </w:t>
      </w:r>
      <w:r w:rsidRPr="005A3582">
        <w:rPr>
          <w:sz w:val="28"/>
          <w:szCs w:val="28"/>
          <w:lang w:val="ru-RU"/>
        </w:rPr>
        <w:t>мемлекеттік</w:t>
      </w:r>
      <w:r w:rsidRPr="00094CD5">
        <w:rPr>
          <w:sz w:val="28"/>
          <w:szCs w:val="28"/>
        </w:rPr>
        <w:t xml:space="preserve"> </w:t>
      </w:r>
      <w:r w:rsidRPr="005A3582">
        <w:rPr>
          <w:sz w:val="28"/>
          <w:szCs w:val="28"/>
          <w:lang w:val="ru-RU"/>
        </w:rPr>
        <w:t>қызмет</w:t>
      </w:r>
      <w:r w:rsidRPr="00094CD5">
        <w:rPr>
          <w:sz w:val="28"/>
          <w:szCs w:val="28"/>
        </w:rPr>
        <w:t xml:space="preserve"> </w:t>
      </w:r>
      <w:r w:rsidRPr="005A3582">
        <w:rPr>
          <w:sz w:val="28"/>
          <w:szCs w:val="28"/>
          <w:lang w:val="ru-RU"/>
        </w:rPr>
        <w:t>көрсету</w:t>
      </w:r>
      <w:r w:rsidRPr="00094CD5">
        <w:rPr>
          <w:sz w:val="28"/>
          <w:szCs w:val="28"/>
        </w:rPr>
        <w:t xml:space="preserve"> </w:t>
      </w:r>
      <w:r w:rsidRPr="005A3582">
        <w:rPr>
          <w:sz w:val="28"/>
          <w:szCs w:val="28"/>
          <w:lang w:val="ru-RU"/>
        </w:rPr>
        <w:t>тәртібіне</w:t>
      </w:r>
      <w:r w:rsidRPr="00094CD5">
        <w:rPr>
          <w:sz w:val="28"/>
          <w:szCs w:val="28"/>
        </w:rPr>
        <w:t xml:space="preserve"> </w:t>
      </w:r>
      <w:r w:rsidRPr="005A3582">
        <w:rPr>
          <w:sz w:val="28"/>
          <w:szCs w:val="28"/>
          <w:lang w:val="ru-RU"/>
        </w:rPr>
        <w:t>енгізілген</w:t>
      </w:r>
      <w:r w:rsidRPr="00094CD5">
        <w:rPr>
          <w:sz w:val="28"/>
          <w:szCs w:val="28"/>
        </w:rPr>
        <w:t xml:space="preserve"> </w:t>
      </w:r>
      <w:r w:rsidRPr="005A3582">
        <w:rPr>
          <w:sz w:val="28"/>
          <w:szCs w:val="28"/>
          <w:lang w:val="ru-RU"/>
        </w:rPr>
        <w:t>өзгерістер</w:t>
      </w:r>
      <w:r w:rsidRPr="00094CD5">
        <w:rPr>
          <w:sz w:val="28"/>
          <w:szCs w:val="28"/>
        </w:rPr>
        <w:t xml:space="preserve"> </w:t>
      </w:r>
      <w:r w:rsidRPr="005A3582">
        <w:rPr>
          <w:sz w:val="28"/>
          <w:szCs w:val="28"/>
          <w:lang w:val="ru-RU"/>
        </w:rPr>
        <w:t>туралы</w:t>
      </w:r>
      <w:r w:rsidRPr="00094CD5">
        <w:rPr>
          <w:sz w:val="28"/>
          <w:szCs w:val="28"/>
        </w:rPr>
        <w:t xml:space="preserve"> </w:t>
      </w:r>
      <w:r w:rsidRPr="005A3582">
        <w:rPr>
          <w:sz w:val="28"/>
          <w:szCs w:val="28"/>
          <w:lang w:val="ru-RU"/>
        </w:rPr>
        <w:t>ақпаратты</w:t>
      </w:r>
      <w:r w:rsidRPr="00094CD5">
        <w:rPr>
          <w:sz w:val="28"/>
          <w:szCs w:val="28"/>
        </w:rPr>
        <w:t xml:space="preserve"> </w:t>
      </w:r>
      <w:r w:rsidRPr="005A3582">
        <w:rPr>
          <w:sz w:val="28"/>
          <w:szCs w:val="28"/>
          <w:lang w:val="ru-RU"/>
        </w:rPr>
        <w:t>жолдайды</w:t>
      </w:r>
      <w:r w:rsidRPr="00094CD5">
        <w:rPr>
          <w:sz w:val="28"/>
          <w:szCs w:val="28"/>
        </w:rPr>
        <w:t>.</w:t>
      </w:r>
    </w:p>
    <w:p w:rsidR="00FD66D4" w:rsidRPr="00094CD5" w:rsidRDefault="00FD66D4" w:rsidP="00FD66D4">
      <w:pPr>
        <w:tabs>
          <w:tab w:val="left" w:pos="851"/>
          <w:tab w:val="left" w:pos="1134"/>
        </w:tabs>
        <w:spacing w:after="0" w:line="240" w:lineRule="auto"/>
        <w:ind w:firstLine="709"/>
        <w:jc w:val="both"/>
        <w:rPr>
          <w:sz w:val="28"/>
          <w:szCs w:val="28"/>
        </w:rPr>
      </w:pPr>
      <w:r w:rsidRPr="00094CD5">
        <w:rPr>
          <w:sz w:val="28"/>
          <w:szCs w:val="28"/>
        </w:rPr>
        <w:t xml:space="preserve">4. </w:t>
      </w:r>
      <w:r w:rsidRPr="005A3582">
        <w:rPr>
          <w:sz w:val="28"/>
          <w:szCs w:val="28"/>
          <w:lang w:val="ru-RU"/>
        </w:rPr>
        <w:t>Көрсетілетін</w:t>
      </w:r>
      <w:r w:rsidRPr="00094CD5">
        <w:rPr>
          <w:sz w:val="28"/>
          <w:szCs w:val="28"/>
        </w:rPr>
        <w:t xml:space="preserve"> </w:t>
      </w:r>
      <w:r w:rsidRPr="005A3582">
        <w:rPr>
          <w:sz w:val="28"/>
          <w:szCs w:val="28"/>
          <w:lang w:val="ru-RU"/>
        </w:rPr>
        <w:t>қызметті</w:t>
      </w:r>
      <w:r w:rsidRPr="00094CD5">
        <w:rPr>
          <w:sz w:val="28"/>
          <w:szCs w:val="28"/>
        </w:rPr>
        <w:t xml:space="preserve"> </w:t>
      </w:r>
      <w:r w:rsidRPr="005A3582">
        <w:rPr>
          <w:sz w:val="28"/>
          <w:szCs w:val="28"/>
          <w:lang w:val="ru-RU"/>
        </w:rPr>
        <w:t>беруші</w:t>
      </w:r>
      <w:r w:rsidRPr="00094CD5">
        <w:rPr>
          <w:sz w:val="28"/>
          <w:szCs w:val="28"/>
        </w:rPr>
        <w:t xml:space="preserve"> </w:t>
      </w:r>
      <w:r w:rsidRPr="005A3582">
        <w:rPr>
          <w:sz w:val="28"/>
          <w:szCs w:val="28"/>
          <w:lang w:val="ru-RU"/>
        </w:rPr>
        <w:t>мемлекеттік</w:t>
      </w:r>
      <w:r w:rsidRPr="00094CD5">
        <w:rPr>
          <w:sz w:val="28"/>
          <w:szCs w:val="28"/>
        </w:rPr>
        <w:t xml:space="preserve"> </w:t>
      </w:r>
      <w:r w:rsidRPr="005A3582">
        <w:rPr>
          <w:sz w:val="28"/>
          <w:szCs w:val="28"/>
          <w:lang w:val="ru-RU"/>
        </w:rPr>
        <w:t>қызмет</w:t>
      </w:r>
      <w:r w:rsidRPr="00094CD5">
        <w:rPr>
          <w:sz w:val="28"/>
          <w:szCs w:val="28"/>
        </w:rPr>
        <w:t xml:space="preserve"> </w:t>
      </w:r>
      <w:r w:rsidRPr="005A3582">
        <w:rPr>
          <w:sz w:val="28"/>
          <w:szCs w:val="28"/>
          <w:lang w:val="ru-RU"/>
        </w:rPr>
        <w:t>көрсету</w:t>
      </w:r>
      <w:r w:rsidRPr="00094CD5">
        <w:rPr>
          <w:sz w:val="28"/>
          <w:szCs w:val="28"/>
        </w:rPr>
        <w:t xml:space="preserve"> </w:t>
      </w:r>
      <w:r w:rsidRPr="005A3582">
        <w:rPr>
          <w:sz w:val="28"/>
          <w:szCs w:val="28"/>
          <w:lang w:val="ru-RU"/>
        </w:rPr>
        <w:t>үшін</w:t>
      </w:r>
      <w:r w:rsidRPr="00094CD5">
        <w:rPr>
          <w:sz w:val="28"/>
          <w:szCs w:val="28"/>
        </w:rPr>
        <w:t xml:space="preserve"> </w:t>
      </w:r>
      <w:r w:rsidRPr="005A3582">
        <w:rPr>
          <w:sz w:val="28"/>
          <w:szCs w:val="28"/>
          <w:lang w:val="ru-RU"/>
        </w:rPr>
        <w:t>қажетті</w:t>
      </w:r>
      <w:r w:rsidRPr="00094CD5">
        <w:rPr>
          <w:sz w:val="28"/>
          <w:szCs w:val="28"/>
        </w:rPr>
        <w:t xml:space="preserve"> </w:t>
      </w:r>
      <w:r w:rsidRPr="005A3582">
        <w:rPr>
          <w:sz w:val="28"/>
          <w:szCs w:val="28"/>
          <w:lang w:val="ru-RU"/>
        </w:rPr>
        <w:t>ақпаратты</w:t>
      </w:r>
      <w:r w:rsidRPr="00094CD5">
        <w:rPr>
          <w:sz w:val="28"/>
          <w:szCs w:val="28"/>
        </w:rPr>
        <w:t xml:space="preserve"> </w:t>
      </w:r>
      <w:r w:rsidRPr="005A3582">
        <w:rPr>
          <w:sz w:val="28"/>
          <w:szCs w:val="28"/>
          <w:lang w:val="ru-RU"/>
        </w:rPr>
        <w:t>қамтитын</w:t>
      </w:r>
      <w:r w:rsidRPr="00094CD5">
        <w:rPr>
          <w:sz w:val="28"/>
          <w:szCs w:val="28"/>
        </w:rPr>
        <w:t xml:space="preserve"> </w:t>
      </w:r>
      <w:r w:rsidRPr="005A3582">
        <w:rPr>
          <w:sz w:val="28"/>
          <w:szCs w:val="28"/>
          <w:lang w:val="ru-RU"/>
        </w:rPr>
        <w:t>ақпараттық</w:t>
      </w:r>
      <w:r w:rsidRPr="00094CD5">
        <w:rPr>
          <w:sz w:val="28"/>
          <w:szCs w:val="28"/>
        </w:rPr>
        <w:t xml:space="preserve"> </w:t>
      </w:r>
      <w:r w:rsidRPr="005A3582">
        <w:rPr>
          <w:sz w:val="28"/>
          <w:szCs w:val="28"/>
          <w:lang w:val="ru-RU"/>
        </w:rPr>
        <w:t>жүйенің</w:t>
      </w:r>
      <w:r w:rsidRPr="00094CD5">
        <w:rPr>
          <w:sz w:val="28"/>
          <w:szCs w:val="28"/>
        </w:rPr>
        <w:t xml:space="preserve"> </w:t>
      </w:r>
      <w:r w:rsidRPr="005A3582">
        <w:rPr>
          <w:sz w:val="28"/>
          <w:szCs w:val="28"/>
          <w:lang w:val="ru-RU"/>
        </w:rPr>
        <w:t>үздіксіз</w:t>
      </w:r>
      <w:r w:rsidRPr="00094CD5">
        <w:rPr>
          <w:sz w:val="28"/>
          <w:szCs w:val="28"/>
        </w:rPr>
        <w:t xml:space="preserve"> </w:t>
      </w:r>
      <w:r w:rsidRPr="005A3582">
        <w:rPr>
          <w:sz w:val="28"/>
          <w:szCs w:val="28"/>
          <w:lang w:val="ru-RU"/>
        </w:rPr>
        <w:t>жұмыс</w:t>
      </w:r>
      <w:r w:rsidRPr="00094CD5">
        <w:rPr>
          <w:sz w:val="28"/>
          <w:szCs w:val="28"/>
        </w:rPr>
        <w:t xml:space="preserve"> </w:t>
      </w:r>
      <w:r w:rsidRPr="005A3582">
        <w:rPr>
          <w:sz w:val="28"/>
          <w:szCs w:val="28"/>
          <w:lang w:val="ru-RU"/>
        </w:rPr>
        <w:t>істеуін</w:t>
      </w:r>
      <w:r w:rsidRPr="00094CD5">
        <w:rPr>
          <w:sz w:val="28"/>
          <w:szCs w:val="28"/>
        </w:rPr>
        <w:t xml:space="preserve"> </w:t>
      </w:r>
      <w:r w:rsidRPr="005A3582">
        <w:rPr>
          <w:sz w:val="28"/>
          <w:szCs w:val="28"/>
          <w:lang w:val="ru-RU"/>
        </w:rPr>
        <w:t>қамтамасыз</w:t>
      </w:r>
      <w:r w:rsidRPr="00094CD5">
        <w:rPr>
          <w:sz w:val="28"/>
          <w:szCs w:val="28"/>
        </w:rPr>
        <w:t xml:space="preserve"> </w:t>
      </w:r>
      <w:r w:rsidRPr="005A3582">
        <w:rPr>
          <w:sz w:val="28"/>
          <w:szCs w:val="28"/>
          <w:lang w:val="ru-RU"/>
        </w:rPr>
        <w:t>етеді</w:t>
      </w:r>
      <w:r w:rsidRPr="00094CD5">
        <w:rPr>
          <w:sz w:val="28"/>
          <w:szCs w:val="28"/>
        </w:rPr>
        <w:t xml:space="preserve">. </w:t>
      </w:r>
      <w:r w:rsidRPr="005A3582">
        <w:rPr>
          <w:sz w:val="28"/>
          <w:szCs w:val="28"/>
          <w:lang w:val="ru-RU"/>
        </w:rPr>
        <w:t>Мемлекеттік</w:t>
      </w:r>
      <w:r w:rsidRPr="00094CD5">
        <w:rPr>
          <w:sz w:val="28"/>
          <w:szCs w:val="28"/>
        </w:rPr>
        <w:t xml:space="preserve"> </w:t>
      </w:r>
      <w:r w:rsidRPr="005A3582">
        <w:rPr>
          <w:sz w:val="28"/>
          <w:szCs w:val="28"/>
          <w:lang w:val="ru-RU"/>
        </w:rPr>
        <w:t>қызмет</w:t>
      </w:r>
      <w:r w:rsidRPr="00094CD5">
        <w:rPr>
          <w:sz w:val="28"/>
          <w:szCs w:val="28"/>
        </w:rPr>
        <w:t xml:space="preserve"> </w:t>
      </w:r>
      <w:r w:rsidRPr="005A3582">
        <w:rPr>
          <w:sz w:val="28"/>
          <w:szCs w:val="28"/>
          <w:lang w:val="ru-RU"/>
        </w:rPr>
        <w:t>көрсету</w:t>
      </w:r>
      <w:r w:rsidRPr="00094CD5">
        <w:rPr>
          <w:sz w:val="28"/>
          <w:szCs w:val="28"/>
        </w:rPr>
        <w:t xml:space="preserve"> </w:t>
      </w:r>
      <w:r w:rsidRPr="005A3582">
        <w:rPr>
          <w:sz w:val="28"/>
          <w:szCs w:val="28"/>
          <w:lang w:val="ru-RU"/>
        </w:rPr>
        <w:t>кезінде</w:t>
      </w:r>
      <w:r w:rsidRPr="00094CD5">
        <w:rPr>
          <w:sz w:val="28"/>
          <w:szCs w:val="28"/>
        </w:rPr>
        <w:t xml:space="preserve"> </w:t>
      </w:r>
      <w:r w:rsidRPr="005A3582">
        <w:rPr>
          <w:sz w:val="28"/>
          <w:szCs w:val="28"/>
          <w:lang w:val="ru-RU"/>
        </w:rPr>
        <w:t>пайдаланылатын</w:t>
      </w:r>
      <w:r w:rsidRPr="00094CD5">
        <w:rPr>
          <w:sz w:val="28"/>
          <w:szCs w:val="28"/>
        </w:rPr>
        <w:t xml:space="preserve"> </w:t>
      </w:r>
      <w:r w:rsidRPr="005A3582">
        <w:rPr>
          <w:sz w:val="28"/>
          <w:szCs w:val="28"/>
          <w:lang w:val="ru-RU"/>
        </w:rPr>
        <w:t>ақпараттық</w:t>
      </w:r>
      <w:r w:rsidRPr="00094CD5">
        <w:rPr>
          <w:sz w:val="28"/>
          <w:szCs w:val="28"/>
        </w:rPr>
        <w:t xml:space="preserve"> </w:t>
      </w:r>
      <w:r w:rsidRPr="005A3582">
        <w:rPr>
          <w:sz w:val="28"/>
          <w:szCs w:val="28"/>
          <w:lang w:val="ru-RU"/>
        </w:rPr>
        <w:t>жүйелерде</w:t>
      </w:r>
      <w:r w:rsidRPr="00094CD5">
        <w:rPr>
          <w:sz w:val="28"/>
          <w:szCs w:val="28"/>
        </w:rPr>
        <w:t xml:space="preserve"> </w:t>
      </w:r>
      <w:r w:rsidRPr="005A3582">
        <w:rPr>
          <w:sz w:val="28"/>
          <w:szCs w:val="28"/>
          <w:lang w:val="ru-RU"/>
        </w:rPr>
        <w:t>ақаулар</w:t>
      </w:r>
      <w:r w:rsidRPr="00094CD5">
        <w:rPr>
          <w:sz w:val="28"/>
          <w:szCs w:val="28"/>
        </w:rPr>
        <w:t xml:space="preserve"> </w:t>
      </w:r>
      <w:r w:rsidRPr="005A3582">
        <w:rPr>
          <w:sz w:val="28"/>
          <w:szCs w:val="28"/>
          <w:lang w:val="ru-RU"/>
        </w:rPr>
        <w:t>болған</w:t>
      </w:r>
      <w:r w:rsidRPr="00094CD5">
        <w:rPr>
          <w:sz w:val="28"/>
          <w:szCs w:val="28"/>
        </w:rPr>
        <w:t xml:space="preserve"> </w:t>
      </w:r>
      <w:r w:rsidRPr="005A3582">
        <w:rPr>
          <w:sz w:val="28"/>
          <w:szCs w:val="28"/>
          <w:lang w:val="ru-RU"/>
        </w:rPr>
        <w:t>жағдайда</w:t>
      </w:r>
      <w:r w:rsidRPr="00094CD5">
        <w:rPr>
          <w:sz w:val="28"/>
          <w:szCs w:val="28"/>
        </w:rPr>
        <w:t xml:space="preserve"> </w:t>
      </w:r>
      <w:r w:rsidRPr="005A3582">
        <w:rPr>
          <w:sz w:val="28"/>
          <w:szCs w:val="28"/>
          <w:lang w:val="ru-RU"/>
        </w:rPr>
        <w:t>көрсетілетін</w:t>
      </w:r>
      <w:r w:rsidRPr="00094CD5">
        <w:rPr>
          <w:sz w:val="28"/>
          <w:szCs w:val="28"/>
        </w:rPr>
        <w:t xml:space="preserve"> </w:t>
      </w:r>
      <w:r w:rsidRPr="005A3582">
        <w:rPr>
          <w:sz w:val="28"/>
          <w:szCs w:val="28"/>
          <w:lang w:val="ru-RU"/>
        </w:rPr>
        <w:t>қызметті</w:t>
      </w:r>
      <w:r w:rsidRPr="00094CD5">
        <w:rPr>
          <w:sz w:val="28"/>
          <w:szCs w:val="28"/>
        </w:rPr>
        <w:t xml:space="preserve"> </w:t>
      </w:r>
      <w:r w:rsidRPr="005A3582">
        <w:rPr>
          <w:sz w:val="28"/>
          <w:szCs w:val="28"/>
          <w:lang w:val="ru-RU"/>
        </w:rPr>
        <w:t>беруші</w:t>
      </w:r>
      <w:r w:rsidRPr="00094CD5">
        <w:rPr>
          <w:sz w:val="28"/>
          <w:szCs w:val="28"/>
        </w:rPr>
        <w:t xml:space="preserve"> </w:t>
      </w:r>
      <w:r w:rsidRPr="005A3582">
        <w:rPr>
          <w:sz w:val="28"/>
          <w:szCs w:val="28"/>
          <w:lang w:val="ru-RU"/>
        </w:rPr>
        <w:t>техникалық</w:t>
      </w:r>
      <w:r w:rsidRPr="00094CD5">
        <w:rPr>
          <w:sz w:val="28"/>
          <w:szCs w:val="28"/>
        </w:rPr>
        <w:t xml:space="preserve"> </w:t>
      </w:r>
      <w:r w:rsidRPr="005A3582">
        <w:rPr>
          <w:sz w:val="28"/>
          <w:szCs w:val="28"/>
          <w:lang w:val="ru-RU"/>
        </w:rPr>
        <w:t>ақаулардың</w:t>
      </w:r>
      <w:r w:rsidRPr="00094CD5">
        <w:rPr>
          <w:sz w:val="28"/>
          <w:szCs w:val="28"/>
        </w:rPr>
        <w:t xml:space="preserve"> </w:t>
      </w:r>
      <w:r w:rsidRPr="005A3582">
        <w:rPr>
          <w:sz w:val="28"/>
          <w:szCs w:val="28"/>
          <w:lang w:val="ru-RU"/>
        </w:rPr>
        <w:t>жойылуын</w:t>
      </w:r>
      <w:r w:rsidRPr="00094CD5">
        <w:rPr>
          <w:sz w:val="28"/>
          <w:szCs w:val="28"/>
        </w:rPr>
        <w:t xml:space="preserve"> </w:t>
      </w:r>
      <w:r w:rsidRPr="005A3582">
        <w:rPr>
          <w:sz w:val="28"/>
          <w:szCs w:val="28"/>
          <w:lang w:val="ru-RU"/>
        </w:rPr>
        <w:t>қамтамасыз</w:t>
      </w:r>
      <w:r w:rsidRPr="00094CD5">
        <w:rPr>
          <w:sz w:val="28"/>
          <w:szCs w:val="28"/>
        </w:rPr>
        <w:t xml:space="preserve"> </w:t>
      </w:r>
      <w:r w:rsidRPr="005A3582">
        <w:rPr>
          <w:sz w:val="28"/>
          <w:szCs w:val="28"/>
          <w:lang w:val="ru-RU"/>
        </w:rPr>
        <w:t>етеді</w:t>
      </w:r>
      <w:r w:rsidRPr="00094CD5">
        <w:rPr>
          <w:sz w:val="28"/>
          <w:szCs w:val="28"/>
        </w:rPr>
        <w:t xml:space="preserve"> </w:t>
      </w:r>
      <w:r w:rsidRPr="005A3582">
        <w:rPr>
          <w:sz w:val="28"/>
          <w:szCs w:val="28"/>
          <w:lang w:val="ru-RU"/>
        </w:rPr>
        <w:t>және</w:t>
      </w:r>
      <w:r w:rsidRPr="00094CD5">
        <w:rPr>
          <w:sz w:val="28"/>
          <w:szCs w:val="28"/>
        </w:rPr>
        <w:t xml:space="preserve"> </w:t>
      </w:r>
      <w:r w:rsidRPr="005A3582">
        <w:rPr>
          <w:sz w:val="28"/>
          <w:szCs w:val="28"/>
          <w:lang w:val="ru-RU"/>
        </w:rPr>
        <w:t>бұл</w:t>
      </w:r>
      <w:r w:rsidRPr="00094CD5">
        <w:rPr>
          <w:sz w:val="28"/>
          <w:szCs w:val="28"/>
        </w:rPr>
        <w:t xml:space="preserve"> </w:t>
      </w:r>
      <w:r w:rsidRPr="005A3582">
        <w:rPr>
          <w:sz w:val="28"/>
          <w:szCs w:val="28"/>
          <w:lang w:val="ru-RU"/>
        </w:rPr>
        <w:t>туралы</w:t>
      </w:r>
      <w:r w:rsidRPr="00094CD5">
        <w:rPr>
          <w:sz w:val="28"/>
          <w:szCs w:val="28"/>
        </w:rPr>
        <w:t xml:space="preserve"> 1 (</w:t>
      </w:r>
      <w:r w:rsidRPr="005A3582">
        <w:rPr>
          <w:sz w:val="28"/>
          <w:szCs w:val="28"/>
          <w:lang w:val="ru-RU"/>
        </w:rPr>
        <w:t>бір</w:t>
      </w:r>
      <w:r w:rsidRPr="00094CD5">
        <w:rPr>
          <w:sz w:val="28"/>
          <w:szCs w:val="28"/>
        </w:rPr>
        <w:t xml:space="preserve">) </w:t>
      </w:r>
      <w:r w:rsidRPr="005A3582">
        <w:rPr>
          <w:sz w:val="28"/>
          <w:szCs w:val="28"/>
          <w:lang w:val="ru-RU"/>
        </w:rPr>
        <w:t>жұмыс</w:t>
      </w:r>
      <w:r w:rsidRPr="00094CD5">
        <w:rPr>
          <w:sz w:val="28"/>
          <w:szCs w:val="28"/>
        </w:rPr>
        <w:t xml:space="preserve"> </w:t>
      </w:r>
      <w:r w:rsidRPr="005A3582">
        <w:rPr>
          <w:sz w:val="28"/>
          <w:szCs w:val="28"/>
          <w:lang w:val="ru-RU"/>
        </w:rPr>
        <w:t>күні</w:t>
      </w:r>
      <w:r w:rsidRPr="00094CD5">
        <w:rPr>
          <w:sz w:val="28"/>
          <w:szCs w:val="28"/>
        </w:rPr>
        <w:t xml:space="preserve"> </w:t>
      </w:r>
      <w:r w:rsidRPr="005A3582">
        <w:rPr>
          <w:sz w:val="28"/>
          <w:szCs w:val="28"/>
          <w:lang w:val="ru-RU"/>
        </w:rPr>
        <w:t>ішінде</w:t>
      </w:r>
      <w:r w:rsidRPr="00094CD5">
        <w:rPr>
          <w:sz w:val="28"/>
          <w:szCs w:val="28"/>
        </w:rPr>
        <w:t xml:space="preserve"> </w:t>
      </w:r>
      <w:r w:rsidRPr="005A3582">
        <w:rPr>
          <w:sz w:val="28"/>
          <w:szCs w:val="28"/>
          <w:lang w:val="ru-RU"/>
        </w:rPr>
        <w:t>тиісті</w:t>
      </w:r>
      <w:r w:rsidRPr="00094CD5">
        <w:rPr>
          <w:sz w:val="28"/>
          <w:szCs w:val="28"/>
        </w:rPr>
        <w:t xml:space="preserve"> </w:t>
      </w:r>
      <w:r w:rsidRPr="005A3582">
        <w:rPr>
          <w:sz w:val="28"/>
          <w:szCs w:val="28"/>
          <w:lang w:val="ru-RU"/>
        </w:rPr>
        <w:t>уәкілетті</w:t>
      </w:r>
      <w:r w:rsidRPr="00094CD5">
        <w:rPr>
          <w:sz w:val="28"/>
          <w:szCs w:val="28"/>
        </w:rPr>
        <w:t xml:space="preserve"> </w:t>
      </w:r>
      <w:r w:rsidRPr="005A3582">
        <w:rPr>
          <w:sz w:val="28"/>
          <w:szCs w:val="28"/>
          <w:lang w:val="ru-RU"/>
        </w:rPr>
        <w:t>тұлғаларға</w:t>
      </w:r>
      <w:r w:rsidRPr="00094CD5">
        <w:rPr>
          <w:sz w:val="28"/>
          <w:szCs w:val="28"/>
        </w:rPr>
        <w:t xml:space="preserve"> </w:t>
      </w:r>
      <w:r w:rsidRPr="005A3582">
        <w:rPr>
          <w:sz w:val="28"/>
          <w:szCs w:val="28"/>
          <w:lang w:val="ru-RU"/>
        </w:rPr>
        <w:t>хабарлайды</w:t>
      </w:r>
      <w:r w:rsidRPr="00094CD5">
        <w:rPr>
          <w:sz w:val="28"/>
          <w:szCs w:val="28"/>
        </w:rPr>
        <w:t>.</w:t>
      </w:r>
    </w:p>
    <w:p w:rsidR="00FD66D4" w:rsidRPr="00094CD5" w:rsidRDefault="00FD66D4" w:rsidP="00FD66D4">
      <w:pPr>
        <w:spacing w:after="0" w:line="240" w:lineRule="auto"/>
        <w:ind w:firstLine="709"/>
        <w:jc w:val="both"/>
        <w:rPr>
          <w:sz w:val="28"/>
          <w:szCs w:val="28"/>
        </w:rPr>
      </w:pPr>
    </w:p>
    <w:p w:rsidR="00FD66D4" w:rsidRPr="00094CD5" w:rsidRDefault="00FD66D4" w:rsidP="00FD66D4">
      <w:pPr>
        <w:spacing w:after="0" w:line="240" w:lineRule="auto"/>
        <w:ind w:firstLine="709"/>
        <w:jc w:val="both"/>
        <w:rPr>
          <w:sz w:val="28"/>
          <w:szCs w:val="28"/>
        </w:rPr>
      </w:pPr>
    </w:p>
    <w:p w:rsidR="00FD66D4" w:rsidRPr="00094CD5" w:rsidRDefault="00FD66D4" w:rsidP="00FD66D4">
      <w:pPr>
        <w:spacing w:after="0" w:line="240" w:lineRule="auto"/>
        <w:ind w:firstLine="709"/>
        <w:jc w:val="center"/>
        <w:rPr>
          <w:b/>
          <w:color w:val="000000"/>
          <w:sz w:val="28"/>
          <w:szCs w:val="28"/>
        </w:rPr>
      </w:pPr>
      <w:bookmarkStart w:id="3" w:name="z7422"/>
      <w:r w:rsidRPr="00A00AC7">
        <w:rPr>
          <w:b/>
          <w:color w:val="000000"/>
          <w:sz w:val="28"/>
          <w:szCs w:val="28"/>
          <w:lang w:val="ru-RU"/>
        </w:rPr>
        <w:t>Мемлекеттік</w:t>
      </w:r>
      <w:r w:rsidRPr="00094CD5">
        <w:rPr>
          <w:b/>
          <w:color w:val="000000"/>
          <w:sz w:val="28"/>
          <w:szCs w:val="28"/>
        </w:rPr>
        <w:t xml:space="preserve"> </w:t>
      </w:r>
      <w:r w:rsidRPr="00A00AC7">
        <w:rPr>
          <w:b/>
          <w:color w:val="000000"/>
          <w:sz w:val="28"/>
          <w:szCs w:val="28"/>
          <w:lang w:val="ru-RU"/>
        </w:rPr>
        <w:t>қызметті</w:t>
      </w:r>
      <w:r w:rsidRPr="00094CD5">
        <w:rPr>
          <w:b/>
          <w:color w:val="000000"/>
          <w:sz w:val="28"/>
          <w:szCs w:val="28"/>
        </w:rPr>
        <w:t xml:space="preserve"> </w:t>
      </w:r>
      <w:r w:rsidRPr="00A00AC7">
        <w:rPr>
          <w:b/>
          <w:color w:val="000000"/>
          <w:sz w:val="28"/>
          <w:szCs w:val="28"/>
          <w:lang w:val="ru-RU"/>
        </w:rPr>
        <w:t>көрсету</w:t>
      </w:r>
      <w:r w:rsidRPr="00094CD5">
        <w:rPr>
          <w:b/>
          <w:color w:val="000000"/>
          <w:sz w:val="28"/>
          <w:szCs w:val="28"/>
        </w:rPr>
        <w:t xml:space="preserve"> </w:t>
      </w:r>
      <w:r w:rsidRPr="00A00AC7">
        <w:rPr>
          <w:b/>
          <w:color w:val="000000"/>
          <w:sz w:val="28"/>
          <w:szCs w:val="28"/>
          <w:lang w:val="ru-RU"/>
        </w:rPr>
        <w:t>тәртібі</w:t>
      </w:r>
      <w:r w:rsidRPr="00094CD5">
        <w:rPr>
          <w:b/>
          <w:color w:val="000000"/>
          <w:sz w:val="28"/>
          <w:szCs w:val="28"/>
        </w:rPr>
        <w:t xml:space="preserve"> 2-</w:t>
      </w:r>
      <w:r w:rsidRPr="00A00AC7">
        <w:rPr>
          <w:b/>
          <w:color w:val="000000"/>
          <w:sz w:val="28"/>
          <w:szCs w:val="28"/>
          <w:lang w:val="ru-RU"/>
        </w:rPr>
        <w:t>тарау</w:t>
      </w:r>
      <w:bookmarkEnd w:id="3"/>
    </w:p>
    <w:p w:rsidR="00FD66D4" w:rsidRPr="00094CD5" w:rsidRDefault="00FD66D4" w:rsidP="00FD66D4">
      <w:pPr>
        <w:spacing w:after="0" w:line="240" w:lineRule="auto"/>
        <w:ind w:firstLine="709"/>
        <w:jc w:val="center"/>
        <w:rPr>
          <w:b/>
          <w:color w:val="000000"/>
          <w:sz w:val="28"/>
          <w:szCs w:val="28"/>
        </w:rPr>
      </w:pPr>
    </w:p>
    <w:p w:rsidR="00FD66D4" w:rsidRPr="00094CD5" w:rsidRDefault="00FD66D4" w:rsidP="00FD66D4">
      <w:pPr>
        <w:spacing w:after="0" w:line="240" w:lineRule="auto"/>
        <w:ind w:firstLine="709"/>
        <w:rPr>
          <w:sz w:val="28"/>
          <w:szCs w:val="28"/>
        </w:rPr>
      </w:pPr>
      <w:r w:rsidRPr="00094CD5">
        <w:rPr>
          <w:color w:val="000000"/>
          <w:sz w:val="28"/>
          <w:szCs w:val="28"/>
        </w:rPr>
        <w:lastRenderedPageBreak/>
        <w:t xml:space="preserve">5. </w:t>
      </w:r>
      <w:r>
        <w:rPr>
          <w:color w:val="000000"/>
          <w:sz w:val="28"/>
          <w:szCs w:val="28"/>
          <w:lang w:val="ru-RU"/>
        </w:rPr>
        <w:t>Өтініш</w:t>
      </w:r>
      <w:r w:rsidRPr="00094CD5">
        <w:rPr>
          <w:color w:val="000000"/>
          <w:sz w:val="28"/>
          <w:szCs w:val="28"/>
        </w:rPr>
        <w:t xml:space="preserve"> </w:t>
      </w:r>
      <w:r>
        <w:rPr>
          <w:color w:val="000000"/>
          <w:sz w:val="28"/>
          <w:szCs w:val="28"/>
          <w:lang w:val="ru-RU"/>
        </w:rPr>
        <w:t>қабылданып</w:t>
      </w:r>
      <w:r w:rsidRPr="00094CD5">
        <w:rPr>
          <w:color w:val="000000"/>
          <w:sz w:val="28"/>
          <w:szCs w:val="28"/>
        </w:rPr>
        <w:t xml:space="preserve">, </w:t>
      </w:r>
      <w:r>
        <w:rPr>
          <w:color w:val="000000"/>
          <w:sz w:val="28"/>
          <w:szCs w:val="28"/>
          <w:lang w:val="ru-RU"/>
        </w:rPr>
        <w:t>мемлекеттік</w:t>
      </w:r>
      <w:r w:rsidRPr="00094CD5">
        <w:rPr>
          <w:color w:val="000000"/>
          <w:sz w:val="28"/>
          <w:szCs w:val="28"/>
        </w:rPr>
        <w:t xml:space="preserve"> </w:t>
      </w:r>
      <w:r>
        <w:rPr>
          <w:color w:val="000000"/>
          <w:sz w:val="28"/>
          <w:szCs w:val="28"/>
          <w:lang w:val="ru-RU"/>
        </w:rPr>
        <w:t>қызметті</w:t>
      </w:r>
      <w:r w:rsidRPr="00094CD5">
        <w:rPr>
          <w:color w:val="000000"/>
          <w:sz w:val="28"/>
          <w:szCs w:val="28"/>
        </w:rPr>
        <w:t xml:space="preserve"> </w:t>
      </w:r>
      <w:r>
        <w:rPr>
          <w:color w:val="000000"/>
          <w:sz w:val="28"/>
          <w:szCs w:val="28"/>
          <w:lang w:val="ru-RU"/>
        </w:rPr>
        <w:t>көрсету</w:t>
      </w:r>
      <w:r w:rsidRPr="00094CD5">
        <w:rPr>
          <w:color w:val="000000"/>
          <w:sz w:val="28"/>
          <w:szCs w:val="28"/>
        </w:rPr>
        <w:t xml:space="preserve"> </w:t>
      </w:r>
      <w:r>
        <w:rPr>
          <w:color w:val="000000"/>
          <w:sz w:val="28"/>
          <w:szCs w:val="28"/>
          <w:lang w:val="ru-RU"/>
        </w:rPr>
        <w:t>нәтижесі</w:t>
      </w:r>
      <w:r w:rsidRPr="00094CD5">
        <w:rPr>
          <w:color w:val="000000"/>
          <w:sz w:val="28"/>
          <w:szCs w:val="28"/>
        </w:rPr>
        <w:t xml:space="preserve"> </w:t>
      </w:r>
      <w:r>
        <w:rPr>
          <w:color w:val="000000"/>
          <w:sz w:val="28"/>
          <w:szCs w:val="28"/>
          <w:lang w:val="ru-RU"/>
        </w:rPr>
        <w:t>беріледі</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094CD5">
        <w:rPr>
          <w:color w:val="000000"/>
          <w:sz w:val="28"/>
          <w:szCs w:val="28"/>
        </w:rPr>
        <w:t xml:space="preserve">1) </w:t>
      </w:r>
      <w:proofErr w:type="gramStart"/>
      <w:r w:rsidRPr="00A00AC7">
        <w:rPr>
          <w:color w:val="000000"/>
          <w:sz w:val="28"/>
          <w:szCs w:val="28"/>
          <w:lang w:val="ru-RU"/>
        </w:rPr>
        <w:t>көрсетілетін</w:t>
      </w:r>
      <w:proofErr w:type="gramEnd"/>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беруші</w:t>
      </w:r>
      <w:r w:rsidRPr="00094CD5">
        <w:rPr>
          <w:color w:val="000000"/>
          <w:sz w:val="28"/>
          <w:szCs w:val="28"/>
        </w:rPr>
        <w:t xml:space="preserve"> </w:t>
      </w:r>
      <w:r w:rsidRPr="00A00AC7">
        <w:rPr>
          <w:color w:val="000000"/>
          <w:sz w:val="28"/>
          <w:szCs w:val="28"/>
          <w:lang w:val="ru-RU"/>
        </w:rPr>
        <w:t>арқылы</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094CD5">
        <w:rPr>
          <w:color w:val="000000"/>
          <w:sz w:val="28"/>
          <w:szCs w:val="28"/>
        </w:rPr>
        <w:t>2) «</w:t>
      </w:r>
      <w:r w:rsidRPr="00A00AC7">
        <w:rPr>
          <w:color w:val="000000"/>
          <w:sz w:val="28"/>
          <w:szCs w:val="28"/>
          <w:lang w:val="ru-RU"/>
        </w:rPr>
        <w:t>Азаматтарға</w:t>
      </w:r>
      <w:r w:rsidRPr="00094CD5">
        <w:rPr>
          <w:color w:val="000000"/>
          <w:sz w:val="28"/>
          <w:szCs w:val="28"/>
        </w:rPr>
        <w:t xml:space="preserve"> </w:t>
      </w:r>
      <w:r w:rsidRPr="00A00AC7">
        <w:rPr>
          <w:color w:val="000000"/>
          <w:sz w:val="28"/>
          <w:szCs w:val="28"/>
          <w:lang w:val="ru-RU"/>
        </w:rPr>
        <w:t>арналған</w:t>
      </w:r>
      <w:r w:rsidRPr="00094CD5">
        <w:rPr>
          <w:color w:val="000000"/>
          <w:sz w:val="28"/>
          <w:szCs w:val="28"/>
        </w:rPr>
        <w:t xml:space="preserve"> </w:t>
      </w:r>
      <w:r w:rsidRPr="00A00AC7">
        <w:rPr>
          <w:color w:val="000000"/>
          <w:sz w:val="28"/>
          <w:szCs w:val="28"/>
          <w:lang w:val="ru-RU"/>
        </w:rPr>
        <w:t>үкімет</w:t>
      </w:r>
      <w:r w:rsidRPr="00094CD5">
        <w:rPr>
          <w:color w:val="000000"/>
          <w:sz w:val="28"/>
          <w:szCs w:val="28"/>
        </w:rPr>
        <w:t xml:space="preserve">»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корпорациясы</w:t>
      </w:r>
      <w:r w:rsidRPr="00094CD5">
        <w:rPr>
          <w:color w:val="000000"/>
          <w:sz w:val="28"/>
          <w:szCs w:val="28"/>
        </w:rPr>
        <w:t xml:space="preserve">» </w:t>
      </w:r>
      <w:r w:rsidRPr="00A00AC7">
        <w:rPr>
          <w:color w:val="000000"/>
          <w:sz w:val="28"/>
          <w:szCs w:val="28"/>
          <w:lang w:val="ru-RU"/>
        </w:rPr>
        <w:t>коммерциялық</w:t>
      </w:r>
      <w:r w:rsidRPr="00094CD5">
        <w:rPr>
          <w:color w:val="000000"/>
          <w:sz w:val="28"/>
          <w:szCs w:val="28"/>
        </w:rPr>
        <w:t xml:space="preserve"> </w:t>
      </w:r>
      <w:r w:rsidRPr="00A00AC7">
        <w:rPr>
          <w:color w:val="000000"/>
          <w:sz w:val="28"/>
          <w:szCs w:val="28"/>
          <w:lang w:val="ru-RU"/>
        </w:rPr>
        <w:t>емес</w:t>
      </w:r>
      <w:r w:rsidRPr="00094CD5">
        <w:rPr>
          <w:color w:val="000000"/>
          <w:sz w:val="28"/>
          <w:szCs w:val="28"/>
        </w:rPr>
        <w:t xml:space="preserve"> </w:t>
      </w:r>
      <w:r w:rsidRPr="00A00AC7">
        <w:rPr>
          <w:color w:val="000000"/>
          <w:sz w:val="28"/>
          <w:szCs w:val="28"/>
          <w:lang w:val="ru-RU"/>
        </w:rPr>
        <w:t>акционерлік</w:t>
      </w:r>
      <w:r w:rsidRPr="00094CD5">
        <w:rPr>
          <w:color w:val="000000"/>
          <w:sz w:val="28"/>
          <w:szCs w:val="28"/>
        </w:rPr>
        <w:t xml:space="preserve"> </w:t>
      </w:r>
      <w:r w:rsidRPr="00A00AC7">
        <w:rPr>
          <w:color w:val="000000"/>
          <w:sz w:val="28"/>
          <w:szCs w:val="28"/>
          <w:lang w:val="ru-RU"/>
        </w:rPr>
        <w:t>қоғамы</w:t>
      </w:r>
      <w:r w:rsidRPr="00094CD5">
        <w:rPr>
          <w:color w:val="000000"/>
          <w:sz w:val="28"/>
          <w:szCs w:val="28"/>
        </w:rPr>
        <w:t xml:space="preserve"> (</w:t>
      </w:r>
      <w:r w:rsidRPr="00A00AC7">
        <w:rPr>
          <w:color w:val="000000"/>
          <w:sz w:val="28"/>
          <w:szCs w:val="28"/>
          <w:lang w:val="ru-RU"/>
        </w:rPr>
        <w:t>бұдан</w:t>
      </w:r>
      <w:r w:rsidRPr="00094CD5">
        <w:rPr>
          <w:color w:val="000000"/>
          <w:sz w:val="28"/>
          <w:szCs w:val="28"/>
        </w:rPr>
        <w:t xml:space="preserve"> </w:t>
      </w:r>
      <w:r w:rsidRPr="00A00AC7">
        <w:rPr>
          <w:color w:val="000000"/>
          <w:sz w:val="28"/>
          <w:szCs w:val="28"/>
          <w:lang w:val="ru-RU"/>
        </w:rPr>
        <w:t>әрі</w:t>
      </w:r>
      <w:r w:rsidRPr="00094CD5">
        <w:rPr>
          <w:color w:val="000000"/>
          <w:sz w:val="28"/>
          <w:szCs w:val="28"/>
        </w:rPr>
        <w:t xml:space="preserve"> –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корпорация</w:t>
      </w:r>
      <w:r w:rsidRPr="00094CD5">
        <w:rPr>
          <w:color w:val="000000"/>
          <w:sz w:val="28"/>
          <w:szCs w:val="28"/>
        </w:rPr>
        <w:t xml:space="preserve">) </w:t>
      </w:r>
      <w:r w:rsidRPr="00A00AC7">
        <w:rPr>
          <w:color w:val="000000"/>
          <w:sz w:val="28"/>
          <w:szCs w:val="28"/>
          <w:lang w:val="ru-RU"/>
        </w:rPr>
        <w:t>арқылы</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094CD5">
        <w:rPr>
          <w:color w:val="000000"/>
          <w:sz w:val="28"/>
          <w:szCs w:val="28"/>
        </w:rPr>
        <w:t>3) «</w:t>
      </w:r>
      <w:proofErr w:type="gramStart"/>
      <w:r w:rsidRPr="00A00AC7">
        <w:rPr>
          <w:color w:val="000000"/>
          <w:sz w:val="28"/>
          <w:szCs w:val="28"/>
          <w:lang w:val="ru-RU"/>
        </w:rPr>
        <w:t>электрондық</w:t>
      </w:r>
      <w:proofErr w:type="gramEnd"/>
      <w:r w:rsidRPr="00094CD5">
        <w:rPr>
          <w:color w:val="000000"/>
          <w:sz w:val="28"/>
          <w:szCs w:val="28"/>
        </w:rPr>
        <w:t xml:space="preserve"> </w:t>
      </w:r>
      <w:r w:rsidRPr="00A00AC7">
        <w:rPr>
          <w:color w:val="000000"/>
          <w:sz w:val="28"/>
          <w:szCs w:val="28"/>
          <w:lang w:val="ru-RU"/>
        </w:rPr>
        <w:t>үкіметтің</w:t>
      </w:r>
      <w:r w:rsidRPr="00094CD5">
        <w:rPr>
          <w:color w:val="000000"/>
          <w:sz w:val="28"/>
          <w:szCs w:val="28"/>
        </w:rPr>
        <w:t xml:space="preserve">» www.egov.kz </w:t>
      </w:r>
      <w:r w:rsidRPr="00A00AC7">
        <w:rPr>
          <w:color w:val="000000"/>
          <w:sz w:val="28"/>
          <w:szCs w:val="28"/>
          <w:lang w:val="ru-RU"/>
        </w:rPr>
        <w:t>веб</w:t>
      </w:r>
      <w:r w:rsidRPr="00094CD5">
        <w:rPr>
          <w:color w:val="000000"/>
          <w:sz w:val="28"/>
          <w:szCs w:val="28"/>
        </w:rPr>
        <w:t>-</w:t>
      </w:r>
      <w:r w:rsidRPr="00A00AC7">
        <w:rPr>
          <w:color w:val="000000"/>
          <w:sz w:val="28"/>
          <w:szCs w:val="28"/>
          <w:lang w:val="ru-RU"/>
        </w:rPr>
        <w:t>порталы</w:t>
      </w:r>
      <w:r w:rsidRPr="00094CD5">
        <w:rPr>
          <w:color w:val="000000"/>
          <w:sz w:val="28"/>
          <w:szCs w:val="28"/>
        </w:rPr>
        <w:t xml:space="preserve"> (</w:t>
      </w:r>
      <w:r w:rsidRPr="00A00AC7">
        <w:rPr>
          <w:color w:val="000000"/>
          <w:sz w:val="28"/>
          <w:szCs w:val="28"/>
          <w:lang w:val="ru-RU"/>
        </w:rPr>
        <w:t>бұдан</w:t>
      </w:r>
      <w:r w:rsidRPr="00094CD5">
        <w:rPr>
          <w:color w:val="000000"/>
          <w:sz w:val="28"/>
          <w:szCs w:val="28"/>
        </w:rPr>
        <w:t xml:space="preserve"> </w:t>
      </w:r>
      <w:r w:rsidRPr="00A00AC7">
        <w:rPr>
          <w:color w:val="000000"/>
          <w:sz w:val="28"/>
          <w:szCs w:val="28"/>
          <w:lang w:val="ru-RU"/>
        </w:rPr>
        <w:t>әрі</w:t>
      </w:r>
      <w:r w:rsidRPr="00094CD5">
        <w:rPr>
          <w:color w:val="000000"/>
          <w:sz w:val="28"/>
          <w:szCs w:val="28"/>
        </w:rPr>
        <w:t xml:space="preserve"> – </w:t>
      </w:r>
      <w:r w:rsidRPr="00A00AC7">
        <w:rPr>
          <w:color w:val="000000"/>
          <w:sz w:val="28"/>
          <w:szCs w:val="28"/>
          <w:lang w:val="ru-RU"/>
        </w:rPr>
        <w:t>портал</w:t>
      </w:r>
      <w:r w:rsidRPr="00094CD5">
        <w:rPr>
          <w:color w:val="000000"/>
          <w:sz w:val="28"/>
          <w:szCs w:val="28"/>
        </w:rPr>
        <w:t xml:space="preserve">) </w:t>
      </w:r>
      <w:r w:rsidRPr="00A00AC7">
        <w:rPr>
          <w:color w:val="000000"/>
          <w:sz w:val="28"/>
          <w:szCs w:val="28"/>
          <w:lang w:val="ru-RU"/>
        </w:rPr>
        <w:t>арқылы</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094CD5">
        <w:rPr>
          <w:color w:val="000000"/>
          <w:sz w:val="28"/>
          <w:szCs w:val="28"/>
        </w:rPr>
        <w:t xml:space="preserve">4) </w:t>
      </w:r>
      <w:proofErr w:type="gramStart"/>
      <w:r w:rsidRPr="00A00AC7">
        <w:rPr>
          <w:color w:val="000000"/>
          <w:sz w:val="28"/>
          <w:szCs w:val="28"/>
          <w:lang w:val="ru-RU"/>
        </w:rPr>
        <w:t>ақпараттық</w:t>
      </w:r>
      <w:proofErr w:type="gramEnd"/>
      <w:r w:rsidRPr="00094CD5">
        <w:rPr>
          <w:color w:val="000000"/>
          <w:sz w:val="28"/>
          <w:szCs w:val="28"/>
        </w:rPr>
        <w:t xml:space="preserve"> </w:t>
      </w:r>
      <w:r w:rsidRPr="00A00AC7">
        <w:rPr>
          <w:color w:val="000000"/>
          <w:sz w:val="28"/>
          <w:szCs w:val="28"/>
          <w:lang w:val="ru-RU"/>
        </w:rPr>
        <w:t>технологиялар</w:t>
      </w:r>
      <w:r w:rsidRPr="00094CD5">
        <w:rPr>
          <w:color w:val="000000"/>
          <w:sz w:val="28"/>
          <w:szCs w:val="28"/>
        </w:rPr>
        <w:t xml:space="preserve"> </w:t>
      </w:r>
      <w:r w:rsidRPr="00A00AC7">
        <w:rPr>
          <w:color w:val="000000"/>
          <w:sz w:val="28"/>
          <w:szCs w:val="28"/>
          <w:lang w:val="ru-RU"/>
        </w:rPr>
        <w:t>объектілері</w:t>
      </w:r>
      <w:r w:rsidRPr="00094CD5">
        <w:rPr>
          <w:color w:val="000000"/>
          <w:sz w:val="28"/>
          <w:szCs w:val="28"/>
        </w:rPr>
        <w:t xml:space="preserve">, </w:t>
      </w:r>
      <w:r w:rsidRPr="00A00AC7">
        <w:rPr>
          <w:color w:val="000000"/>
          <w:sz w:val="28"/>
          <w:szCs w:val="28"/>
          <w:lang w:val="ru-RU"/>
        </w:rPr>
        <w:t>ақпараттық</w:t>
      </w:r>
      <w:r w:rsidRPr="00094CD5">
        <w:rPr>
          <w:color w:val="000000"/>
          <w:sz w:val="28"/>
          <w:szCs w:val="28"/>
        </w:rPr>
        <w:t xml:space="preserve"> </w:t>
      </w:r>
      <w:r w:rsidRPr="00A00AC7">
        <w:rPr>
          <w:color w:val="000000"/>
          <w:sz w:val="28"/>
          <w:szCs w:val="28"/>
          <w:lang w:val="ru-RU"/>
        </w:rPr>
        <w:t>жүйе</w:t>
      </w:r>
      <w:r w:rsidRPr="00094CD5">
        <w:rPr>
          <w:color w:val="000000"/>
          <w:sz w:val="28"/>
          <w:szCs w:val="28"/>
        </w:rPr>
        <w:t xml:space="preserve"> </w:t>
      </w:r>
      <w:r w:rsidRPr="00A00AC7">
        <w:rPr>
          <w:color w:val="000000"/>
          <w:sz w:val="28"/>
          <w:szCs w:val="28"/>
          <w:lang w:val="ru-RU"/>
        </w:rPr>
        <w:t>арқылы</w:t>
      </w:r>
      <w:r w:rsidRPr="00094CD5">
        <w:rPr>
          <w:color w:val="000000"/>
          <w:sz w:val="28"/>
          <w:szCs w:val="28"/>
        </w:rPr>
        <w:br/>
        <w:t>«</w:t>
      </w:r>
      <w:r w:rsidRPr="00A00AC7">
        <w:rPr>
          <w:color w:val="000000"/>
          <w:sz w:val="28"/>
          <w:szCs w:val="28"/>
          <w:lang w:val="ru-RU"/>
        </w:rPr>
        <w:t>Салық</w:t>
      </w:r>
      <w:r w:rsidRPr="00094CD5">
        <w:rPr>
          <w:color w:val="000000"/>
          <w:sz w:val="28"/>
          <w:szCs w:val="28"/>
        </w:rPr>
        <w:t xml:space="preserve"> </w:t>
      </w:r>
      <w:r w:rsidRPr="00A00AC7">
        <w:rPr>
          <w:color w:val="000000"/>
          <w:sz w:val="28"/>
          <w:szCs w:val="28"/>
          <w:lang w:val="ru-RU"/>
        </w:rPr>
        <w:t>төлеушінің</w:t>
      </w:r>
      <w:r w:rsidRPr="00094CD5">
        <w:rPr>
          <w:color w:val="000000"/>
          <w:sz w:val="28"/>
          <w:szCs w:val="28"/>
        </w:rPr>
        <w:t xml:space="preserve"> </w:t>
      </w:r>
      <w:r w:rsidRPr="00A00AC7">
        <w:rPr>
          <w:color w:val="000000"/>
          <w:sz w:val="28"/>
          <w:szCs w:val="28"/>
          <w:lang w:val="ru-RU"/>
        </w:rPr>
        <w:t>кеңсесі</w:t>
      </w:r>
      <w:r w:rsidRPr="00094CD5">
        <w:rPr>
          <w:color w:val="000000"/>
          <w:sz w:val="28"/>
          <w:szCs w:val="28"/>
        </w:rPr>
        <w:t xml:space="preserve">» (www.cabinet.kgd.gov.kz.) </w:t>
      </w:r>
      <w:r w:rsidRPr="00A00AC7">
        <w:rPr>
          <w:color w:val="000000"/>
          <w:sz w:val="28"/>
          <w:szCs w:val="28"/>
          <w:lang w:val="ru-RU"/>
        </w:rPr>
        <w:t>веб</w:t>
      </w:r>
      <w:r w:rsidRPr="00094CD5">
        <w:rPr>
          <w:color w:val="000000"/>
          <w:sz w:val="28"/>
          <w:szCs w:val="28"/>
        </w:rPr>
        <w:t>-</w:t>
      </w:r>
      <w:r w:rsidRPr="00A00AC7">
        <w:rPr>
          <w:color w:val="000000"/>
          <w:sz w:val="28"/>
          <w:szCs w:val="28"/>
          <w:lang w:val="ru-RU"/>
        </w:rPr>
        <w:t>қосымшасы</w:t>
      </w:r>
      <w:r w:rsidRPr="00094CD5">
        <w:rPr>
          <w:color w:val="000000"/>
          <w:sz w:val="28"/>
          <w:szCs w:val="28"/>
        </w:rPr>
        <w:t xml:space="preserve"> (</w:t>
      </w:r>
      <w:r w:rsidRPr="00A00AC7">
        <w:rPr>
          <w:color w:val="000000"/>
          <w:sz w:val="28"/>
          <w:szCs w:val="28"/>
          <w:lang w:val="ru-RU"/>
        </w:rPr>
        <w:t>бұдан</w:t>
      </w:r>
      <w:r w:rsidRPr="00094CD5">
        <w:rPr>
          <w:color w:val="000000"/>
          <w:sz w:val="28"/>
          <w:szCs w:val="28"/>
        </w:rPr>
        <w:t xml:space="preserve"> </w:t>
      </w:r>
      <w:r w:rsidRPr="00A00AC7">
        <w:rPr>
          <w:color w:val="000000"/>
          <w:sz w:val="28"/>
          <w:szCs w:val="28"/>
          <w:lang w:val="ru-RU"/>
        </w:rPr>
        <w:t>әрі</w:t>
      </w:r>
      <w:r w:rsidRPr="00094CD5">
        <w:rPr>
          <w:color w:val="000000"/>
          <w:sz w:val="28"/>
          <w:szCs w:val="28"/>
        </w:rPr>
        <w:t xml:space="preserve"> – </w:t>
      </w:r>
      <w:r w:rsidRPr="00A00AC7">
        <w:rPr>
          <w:color w:val="000000"/>
          <w:sz w:val="28"/>
          <w:szCs w:val="28"/>
          <w:lang w:val="ru-RU"/>
        </w:rPr>
        <w:t>Салық</w:t>
      </w:r>
      <w:r w:rsidRPr="00094CD5">
        <w:rPr>
          <w:color w:val="000000"/>
          <w:sz w:val="28"/>
          <w:szCs w:val="28"/>
        </w:rPr>
        <w:t xml:space="preserve"> </w:t>
      </w:r>
      <w:r w:rsidRPr="00A00AC7">
        <w:rPr>
          <w:color w:val="000000"/>
          <w:sz w:val="28"/>
          <w:szCs w:val="28"/>
          <w:lang w:val="ru-RU"/>
        </w:rPr>
        <w:t>төлеушінің</w:t>
      </w:r>
      <w:r w:rsidRPr="00094CD5">
        <w:rPr>
          <w:color w:val="000000"/>
          <w:sz w:val="28"/>
          <w:szCs w:val="28"/>
        </w:rPr>
        <w:t xml:space="preserve"> </w:t>
      </w:r>
      <w:r w:rsidRPr="00A00AC7">
        <w:rPr>
          <w:color w:val="000000"/>
          <w:sz w:val="28"/>
          <w:szCs w:val="28"/>
          <w:lang w:val="ru-RU"/>
        </w:rPr>
        <w:t>кеңсесі</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процестің</w:t>
      </w:r>
      <w:r w:rsidRPr="00094CD5">
        <w:rPr>
          <w:color w:val="000000"/>
          <w:sz w:val="28"/>
          <w:szCs w:val="28"/>
        </w:rPr>
        <w:t xml:space="preserve"> </w:t>
      </w:r>
      <w:r w:rsidRPr="00A00AC7">
        <w:rPr>
          <w:color w:val="000000"/>
          <w:sz w:val="28"/>
          <w:szCs w:val="28"/>
          <w:lang w:val="ru-RU"/>
        </w:rPr>
        <w:t>сипаттамаларын</w:t>
      </w:r>
      <w:r w:rsidRPr="00094CD5">
        <w:rPr>
          <w:color w:val="000000"/>
          <w:sz w:val="28"/>
          <w:szCs w:val="28"/>
        </w:rPr>
        <w:t xml:space="preserve">, </w:t>
      </w:r>
      <w:r w:rsidRPr="00A00AC7">
        <w:rPr>
          <w:color w:val="000000"/>
          <w:sz w:val="28"/>
          <w:szCs w:val="28"/>
          <w:lang w:val="ru-RU"/>
        </w:rPr>
        <w:t>нысанын</w:t>
      </w:r>
      <w:r w:rsidRPr="00094CD5">
        <w:rPr>
          <w:color w:val="000000"/>
          <w:sz w:val="28"/>
          <w:szCs w:val="28"/>
        </w:rPr>
        <w:t xml:space="preserve">, </w:t>
      </w:r>
      <w:r w:rsidRPr="00A00AC7">
        <w:rPr>
          <w:color w:val="000000"/>
          <w:sz w:val="28"/>
          <w:szCs w:val="28"/>
          <w:lang w:val="ru-RU"/>
        </w:rPr>
        <w:t>мазмұны</w:t>
      </w:r>
      <w:r w:rsidRPr="00094CD5">
        <w:rPr>
          <w:color w:val="000000"/>
          <w:sz w:val="28"/>
          <w:szCs w:val="28"/>
        </w:rPr>
        <w:t xml:space="preserve"> </w:t>
      </w:r>
      <w:r w:rsidRPr="00A00AC7">
        <w:rPr>
          <w:color w:val="000000"/>
          <w:sz w:val="28"/>
          <w:szCs w:val="28"/>
          <w:lang w:val="ru-RU"/>
        </w:rPr>
        <w:t>мен</w:t>
      </w:r>
      <w:r w:rsidRPr="00094CD5">
        <w:rPr>
          <w:color w:val="000000"/>
          <w:sz w:val="28"/>
          <w:szCs w:val="28"/>
        </w:rPr>
        <w:t xml:space="preserve"> </w:t>
      </w:r>
      <w:r w:rsidRPr="00A00AC7">
        <w:rPr>
          <w:color w:val="000000"/>
          <w:sz w:val="28"/>
          <w:szCs w:val="28"/>
          <w:lang w:val="ru-RU"/>
        </w:rPr>
        <w:t>нәтижесін</w:t>
      </w:r>
      <w:r w:rsidRPr="00094CD5">
        <w:rPr>
          <w:color w:val="000000"/>
          <w:sz w:val="28"/>
          <w:szCs w:val="28"/>
        </w:rPr>
        <w:t xml:space="preserve">, </w:t>
      </w:r>
      <w:r w:rsidRPr="00A00AC7">
        <w:rPr>
          <w:color w:val="000000"/>
          <w:sz w:val="28"/>
          <w:szCs w:val="28"/>
          <w:lang w:val="ru-RU"/>
        </w:rPr>
        <w:t>сондай</w:t>
      </w:r>
      <w:r w:rsidRPr="00094CD5">
        <w:rPr>
          <w:color w:val="000000"/>
          <w:sz w:val="28"/>
          <w:szCs w:val="28"/>
        </w:rPr>
        <w:t>-</w:t>
      </w:r>
      <w:r w:rsidRPr="00A00AC7">
        <w:rPr>
          <w:color w:val="000000"/>
          <w:sz w:val="28"/>
          <w:szCs w:val="28"/>
          <w:lang w:val="ru-RU"/>
        </w:rPr>
        <w:t>ақ</w:t>
      </w:r>
      <w:r w:rsidRPr="00094CD5">
        <w:rPr>
          <w:color w:val="000000"/>
          <w:sz w:val="28"/>
          <w:szCs w:val="28"/>
        </w:rPr>
        <w:t xml:space="preserve">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көрсету</w:t>
      </w:r>
      <w:r w:rsidRPr="00094CD5">
        <w:rPr>
          <w:color w:val="000000"/>
          <w:sz w:val="28"/>
          <w:szCs w:val="28"/>
        </w:rPr>
        <w:t xml:space="preserve"> </w:t>
      </w:r>
      <w:r w:rsidRPr="00A00AC7">
        <w:rPr>
          <w:color w:val="000000"/>
          <w:sz w:val="28"/>
          <w:szCs w:val="28"/>
          <w:lang w:val="ru-RU"/>
        </w:rPr>
        <w:t>ерекшеліктерін</w:t>
      </w:r>
      <w:r w:rsidRPr="00094CD5">
        <w:rPr>
          <w:color w:val="000000"/>
          <w:sz w:val="28"/>
          <w:szCs w:val="28"/>
        </w:rPr>
        <w:t xml:space="preserve"> </w:t>
      </w:r>
      <w:r w:rsidRPr="00A00AC7">
        <w:rPr>
          <w:color w:val="000000"/>
          <w:sz w:val="28"/>
          <w:szCs w:val="28"/>
          <w:lang w:val="ru-RU"/>
        </w:rPr>
        <w:t>ескере</w:t>
      </w:r>
      <w:r w:rsidRPr="00094CD5">
        <w:rPr>
          <w:color w:val="000000"/>
          <w:sz w:val="28"/>
          <w:szCs w:val="28"/>
        </w:rPr>
        <w:t xml:space="preserve"> </w:t>
      </w:r>
      <w:r w:rsidRPr="00A00AC7">
        <w:rPr>
          <w:color w:val="000000"/>
          <w:sz w:val="28"/>
          <w:szCs w:val="28"/>
          <w:lang w:val="ru-RU"/>
        </w:rPr>
        <w:t>отырып</w:t>
      </w:r>
      <w:r w:rsidRPr="00094CD5">
        <w:rPr>
          <w:color w:val="000000"/>
          <w:sz w:val="28"/>
          <w:szCs w:val="28"/>
        </w:rPr>
        <w:t xml:space="preserve">, </w:t>
      </w:r>
      <w:r w:rsidRPr="00A00AC7">
        <w:rPr>
          <w:color w:val="000000"/>
          <w:sz w:val="28"/>
          <w:szCs w:val="28"/>
          <w:lang w:val="ru-RU"/>
        </w:rPr>
        <w:t>өзге</w:t>
      </w:r>
      <w:r w:rsidRPr="00094CD5">
        <w:rPr>
          <w:color w:val="000000"/>
          <w:sz w:val="28"/>
          <w:szCs w:val="28"/>
        </w:rPr>
        <w:t xml:space="preserve"> </w:t>
      </w:r>
      <w:r w:rsidRPr="00A00AC7">
        <w:rPr>
          <w:color w:val="000000"/>
          <w:sz w:val="28"/>
          <w:szCs w:val="28"/>
          <w:lang w:val="ru-RU"/>
        </w:rPr>
        <w:t>де</w:t>
      </w:r>
      <w:r w:rsidRPr="00094CD5">
        <w:rPr>
          <w:color w:val="000000"/>
          <w:sz w:val="28"/>
          <w:szCs w:val="28"/>
        </w:rPr>
        <w:t xml:space="preserve"> </w:t>
      </w:r>
      <w:r w:rsidRPr="00A00AC7">
        <w:rPr>
          <w:color w:val="000000"/>
          <w:sz w:val="28"/>
          <w:szCs w:val="28"/>
          <w:lang w:val="ru-RU"/>
        </w:rPr>
        <w:t>ақпаратты</w:t>
      </w:r>
      <w:r w:rsidRPr="00094CD5">
        <w:rPr>
          <w:color w:val="000000"/>
          <w:sz w:val="28"/>
          <w:szCs w:val="28"/>
        </w:rPr>
        <w:t xml:space="preserve"> </w:t>
      </w:r>
      <w:r w:rsidRPr="00A00AC7">
        <w:rPr>
          <w:color w:val="000000"/>
          <w:sz w:val="28"/>
          <w:szCs w:val="28"/>
          <w:lang w:val="ru-RU"/>
        </w:rPr>
        <w:t>қамтитын</w:t>
      </w:r>
      <w:r w:rsidRPr="00094CD5">
        <w:rPr>
          <w:color w:val="000000"/>
          <w:sz w:val="28"/>
          <w:szCs w:val="28"/>
        </w:rPr>
        <w:t xml:space="preserve"> «</w:t>
      </w:r>
      <w:r w:rsidRPr="00A00AC7">
        <w:rPr>
          <w:color w:val="000000"/>
          <w:sz w:val="28"/>
          <w:szCs w:val="28"/>
          <w:lang w:val="ru-RU"/>
        </w:rPr>
        <w:t>Қазақстан</w:t>
      </w:r>
      <w:r w:rsidRPr="00094CD5">
        <w:rPr>
          <w:color w:val="000000"/>
          <w:sz w:val="28"/>
          <w:szCs w:val="28"/>
        </w:rPr>
        <w:t xml:space="preserve"> </w:t>
      </w:r>
      <w:r w:rsidRPr="00A00AC7">
        <w:rPr>
          <w:color w:val="000000"/>
          <w:sz w:val="28"/>
          <w:szCs w:val="28"/>
          <w:lang w:val="ru-RU"/>
        </w:rPr>
        <w:t>Республикасының</w:t>
      </w:r>
      <w:r w:rsidRPr="00094CD5">
        <w:rPr>
          <w:color w:val="000000"/>
          <w:sz w:val="28"/>
          <w:szCs w:val="28"/>
        </w:rPr>
        <w:t xml:space="preserve"> </w:t>
      </w:r>
      <w:r w:rsidRPr="00A00AC7">
        <w:rPr>
          <w:color w:val="000000"/>
          <w:sz w:val="28"/>
          <w:szCs w:val="28"/>
          <w:lang w:val="ru-RU"/>
        </w:rPr>
        <w:t>резиденттігін</w:t>
      </w:r>
      <w:r w:rsidRPr="00094CD5">
        <w:rPr>
          <w:color w:val="000000"/>
          <w:sz w:val="28"/>
          <w:szCs w:val="28"/>
        </w:rPr>
        <w:t xml:space="preserve"> </w:t>
      </w:r>
      <w:r w:rsidRPr="00A00AC7">
        <w:rPr>
          <w:color w:val="000000"/>
          <w:sz w:val="28"/>
          <w:szCs w:val="28"/>
          <w:lang w:val="ru-RU"/>
        </w:rPr>
        <w:t>растау</w:t>
      </w:r>
      <w:r w:rsidRPr="00094CD5">
        <w:rPr>
          <w:color w:val="000000"/>
          <w:sz w:val="28"/>
          <w:szCs w:val="28"/>
        </w:rPr>
        <w:t xml:space="preserve">»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көрсетуге</w:t>
      </w:r>
      <w:r w:rsidRPr="00094CD5">
        <w:rPr>
          <w:color w:val="000000"/>
          <w:sz w:val="28"/>
          <w:szCs w:val="28"/>
        </w:rPr>
        <w:t xml:space="preserve"> </w:t>
      </w:r>
      <w:r w:rsidRPr="00A00AC7">
        <w:rPr>
          <w:color w:val="000000"/>
          <w:sz w:val="28"/>
          <w:szCs w:val="28"/>
          <w:lang w:val="ru-RU"/>
        </w:rPr>
        <w:t>қойылатын</w:t>
      </w:r>
      <w:r w:rsidRPr="00094CD5">
        <w:rPr>
          <w:color w:val="000000"/>
          <w:sz w:val="28"/>
          <w:szCs w:val="28"/>
        </w:rPr>
        <w:t xml:space="preserve"> </w:t>
      </w:r>
      <w:r w:rsidRPr="00A00AC7">
        <w:rPr>
          <w:color w:val="000000"/>
          <w:sz w:val="28"/>
          <w:szCs w:val="28"/>
          <w:lang w:val="ru-RU"/>
        </w:rPr>
        <w:t>негізгі</w:t>
      </w:r>
      <w:r w:rsidRPr="00094CD5">
        <w:rPr>
          <w:color w:val="000000"/>
          <w:sz w:val="28"/>
          <w:szCs w:val="28"/>
        </w:rPr>
        <w:t xml:space="preserve"> </w:t>
      </w:r>
      <w:r w:rsidRPr="00A00AC7">
        <w:rPr>
          <w:color w:val="000000"/>
          <w:sz w:val="28"/>
          <w:szCs w:val="28"/>
          <w:lang w:val="ru-RU"/>
        </w:rPr>
        <w:t>талаптардың</w:t>
      </w:r>
      <w:r w:rsidRPr="00094CD5">
        <w:rPr>
          <w:color w:val="000000"/>
          <w:sz w:val="28"/>
          <w:szCs w:val="28"/>
        </w:rPr>
        <w:t xml:space="preserve"> </w:t>
      </w:r>
      <w:r w:rsidRPr="00A00AC7">
        <w:rPr>
          <w:color w:val="000000"/>
          <w:sz w:val="28"/>
          <w:szCs w:val="28"/>
          <w:lang w:val="ru-RU"/>
        </w:rPr>
        <w:t>тізбесі</w:t>
      </w:r>
      <w:r w:rsidRPr="00094CD5">
        <w:rPr>
          <w:color w:val="000000"/>
          <w:sz w:val="28"/>
          <w:szCs w:val="28"/>
        </w:rPr>
        <w:t xml:space="preserve"> </w:t>
      </w:r>
      <w:r w:rsidRPr="00A00AC7">
        <w:rPr>
          <w:color w:val="000000"/>
          <w:sz w:val="28"/>
          <w:szCs w:val="28"/>
          <w:lang w:val="ru-RU"/>
        </w:rPr>
        <w:t>осы</w:t>
      </w:r>
      <w:r w:rsidRPr="00094CD5">
        <w:rPr>
          <w:color w:val="000000"/>
          <w:sz w:val="28"/>
          <w:szCs w:val="28"/>
        </w:rPr>
        <w:t xml:space="preserve"> </w:t>
      </w:r>
      <w:r w:rsidRPr="00A00AC7">
        <w:rPr>
          <w:color w:val="000000"/>
          <w:sz w:val="28"/>
          <w:szCs w:val="28"/>
          <w:lang w:val="ru-RU"/>
        </w:rPr>
        <w:t>Қағидаларға</w:t>
      </w:r>
      <w:r w:rsidRPr="00094CD5">
        <w:rPr>
          <w:color w:val="000000"/>
          <w:sz w:val="28"/>
          <w:szCs w:val="28"/>
        </w:rPr>
        <w:t xml:space="preserve"> 1-</w:t>
      </w:r>
      <w:r w:rsidRPr="00A00AC7">
        <w:rPr>
          <w:color w:val="000000"/>
          <w:sz w:val="28"/>
          <w:szCs w:val="28"/>
          <w:lang w:val="ru-RU"/>
        </w:rPr>
        <w:t>қосымшада</w:t>
      </w:r>
      <w:r w:rsidRPr="00094CD5">
        <w:rPr>
          <w:color w:val="000000"/>
          <w:sz w:val="28"/>
          <w:szCs w:val="28"/>
        </w:rPr>
        <w:t xml:space="preserve"> (</w:t>
      </w:r>
      <w:r w:rsidRPr="00A00AC7">
        <w:rPr>
          <w:color w:val="000000"/>
          <w:sz w:val="28"/>
          <w:szCs w:val="28"/>
          <w:lang w:val="ru-RU"/>
        </w:rPr>
        <w:t>бұдан</w:t>
      </w:r>
      <w:r w:rsidRPr="00094CD5">
        <w:rPr>
          <w:color w:val="000000"/>
          <w:sz w:val="28"/>
          <w:szCs w:val="28"/>
        </w:rPr>
        <w:t xml:space="preserve"> </w:t>
      </w:r>
      <w:r w:rsidRPr="00A00AC7">
        <w:rPr>
          <w:color w:val="000000"/>
          <w:sz w:val="28"/>
          <w:szCs w:val="28"/>
          <w:lang w:val="ru-RU"/>
        </w:rPr>
        <w:t>әрі</w:t>
      </w:r>
      <w:r w:rsidRPr="00094CD5">
        <w:rPr>
          <w:color w:val="000000"/>
          <w:sz w:val="28"/>
          <w:szCs w:val="28"/>
        </w:rPr>
        <w:t xml:space="preserve"> – </w:t>
      </w:r>
      <w:r w:rsidRPr="00A00AC7">
        <w:rPr>
          <w:color w:val="000000"/>
          <w:sz w:val="28"/>
          <w:szCs w:val="28"/>
          <w:lang w:val="ru-RU"/>
        </w:rPr>
        <w:t>Тізбе</w:t>
      </w:r>
      <w:r w:rsidRPr="00094CD5">
        <w:rPr>
          <w:color w:val="000000"/>
          <w:sz w:val="28"/>
          <w:szCs w:val="28"/>
        </w:rPr>
        <w:t xml:space="preserve">) </w:t>
      </w:r>
      <w:r w:rsidRPr="00A00AC7">
        <w:rPr>
          <w:color w:val="000000"/>
          <w:sz w:val="28"/>
          <w:szCs w:val="28"/>
          <w:lang w:val="ru-RU"/>
        </w:rPr>
        <w:t>көрсетілген</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алушылар</w:t>
      </w:r>
      <w:r w:rsidRPr="00094CD5">
        <w:rPr>
          <w:color w:val="000000"/>
          <w:sz w:val="28"/>
          <w:szCs w:val="28"/>
        </w:rPr>
        <w:t xml:space="preserve"> </w:t>
      </w:r>
      <w:r w:rsidRPr="00A00AC7">
        <w:rPr>
          <w:color w:val="000000"/>
          <w:sz w:val="28"/>
          <w:szCs w:val="28"/>
          <w:lang w:val="ru-RU"/>
        </w:rPr>
        <w:t>қызмет</w:t>
      </w:r>
      <w:r w:rsidRPr="00094CD5">
        <w:rPr>
          <w:color w:val="000000"/>
          <w:sz w:val="28"/>
          <w:szCs w:val="28"/>
        </w:rPr>
        <w:t xml:space="preserve"> </w:t>
      </w:r>
      <w:r w:rsidRPr="00A00AC7">
        <w:rPr>
          <w:color w:val="000000"/>
          <w:sz w:val="28"/>
          <w:szCs w:val="28"/>
          <w:lang w:val="ru-RU"/>
        </w:rPr>
        <w:t>провайдеріне</w:t>
      </w:r>
      <w:r w:rsidRPr="00094CD5">
        <w:rPr>
          <w:color w:val="000000"/>
          <w:sz w:val="28"/>
          <w:szCs w:val="28"/>
        </w:rPr>
        <w:t xml:space="preserve"> </w:t>
      </w:r>
      <w:r w:rsidRPr="00A00AC7">
        <w:rPr>
          <w:color w:val="000000"/>
          <w:sz w:val="28"/>
          <w:szCs w:val="28"/>
          <w:lang w:val="ru-RU"/>
        </w:rPr>
        <w:t>хабарласқанда</w:t>
      </w:r>
      <w:r w:rsidRPr="00094CD5">
        <w:rPr>
          <w:color w:val="000000"/>
          <w:sz w:val="28"/>
          <w:szCs w:val="28"/>
        </w:rPr>
        <w:t xml:space="preserve"> </w:t>
      </w:r>
      <w:r w:rsidRPr="00A00AC7">
        <w:rPr>
          <w:color w:val="000000"/>
          <w:sz w:val="28"/>
          <w:szCs w:val="28"/>
          <w:lang w:val="ru-RU"/>
        </w:rPr>
        <w:t>немесе</w:t>
      </w:r>
      <w:r w:rsidRPr="00094CD5">
        <w:rPr>
          <w:color w:val="000000"/>
          <w:sz w:val="28"/>
          <w:szCs w:val="28"/>
        </w:rPr>
        <w:br/>
      </w:r>
      <w:r w:rsidRPr="00A00AC7">
        <w:rPr>
          <w:color w:val="000000"/>
          <w:sz w:val="28"/>
          <w:szCs w:val="28"/>
          <w:lang w:val="ru-RU"/>
        </w:rPr>
        <w:t>пошта</w:t>
      </w:r>
      <w:r w:rsidRPr="00094CD5">
        <w:rPr>
          <w:color w:val="000000"/>
          <w:sz w:val="28"/>
          <w:szCs w:val="28"/>
        </w:rPr>
        <w:t xml:space="preserve"> </w:t>
      </w:r>
      <w:r w:rsidRPr="00A00AC7">
        <w:rPr>
          <w:color w:val="000000"/>
          <w:sz w:val="28"/>
          <w:szCs w:val="28"/>
          <w:lang w:val="ru-RU"/>
        </w:rPr>
        <w:t>арқылы</w:t>
      </w:r>
      <w:r w:rsidRPr="00094CD5">
        <w:rPr>
          <w:color w:val="000000"/>
          <w:sz w:val="28"/>
          <w:szCs w:val="28"/>
        </w:rPr>
        <w:t xml:space="preserve"> –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алушы</w:t>
      </w:r>
      <w:r w:rsidRPr="00094CD5">
        <w:rPr>
          <w:color w:val="000000"/>
          <w:sz w:val="28"/>
          <w:szCs w:val="28"/>
        </w:rPr>
        <w:t xml:space="preserve"> </w:t>
      </w:r>
      <w:r w:rsidRPr="00A00AC7">
        <w:rPr>
          <w:color w:val="000000"/>
          <w:sz w:val="28"/>
          <w:szCs w:val="28"/>
          <w:lang w:val="ru-RU"/>
        </w:rPr>
        <w:t>ұсынған</w:t>
      </w:r>
      <w:r w:rsidRPr="00094CD5">
        <w:rPr>
          <w:color w:val="000000"/>
          <w:sz w:val="28"/>
          <w:szCs w:val="28"/>
        </w:rPr>
        <w:t xml:space="preserve"> </w:t>
      </w:r>
      <w:r w:rsidRPr="00A00AC7">
        <w:rPr>
          <w:color w:val="000000"/>
          <w:sz w:val="28"/>
          <w:szCs w:val="28"/>
          <w:lang w:val="ru-RU"/>
        </w:rPr>
        <w:t>құжаттарды</w:t>
      </w:r>
      <w:r w:rsidRPr="00094CD5">
        <w:rPr>
          <w:color w:val="000000"/>
          <w:sz w:val="28"/>
          <w:szCs w:val="28"/>
        </w:rPr>
        <w:t xml:space="preserve">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берушінің</w:t>
      </w:r>
      <w:r w:rsidRPr="00094CD5">
        <w:rPr>
          <w:color w:val="000000"/>
          <w:sz w:val="28"/>
          <w:szCs w:val="28"/>
        </w:rPr>
        <w:t xml:space="preserve"> </w:t>
      </w:r>
      <w:r w:rsidRPr="00A00AC7">
        <w:rPr>
          <w:color w:val="000000"/>
          <w:sz w:val="28"/>
          <w:szCs w:val="28"/>
          <w:lang w:val="ru-RU"/>
        </w:rPr>
        <w:t>құжаттарды</w:t>
      </w:r>
      <w:r w:rsidRPr="00094CD5">
        <w:rPr>
          <w:color w:val="000000"/>
          <w:sz w:val="28"/>
          <w:szCs w:val="28"/>
        </w:rPr>
        <w:t xml:space="preserve"> </w:t>
      </w:r>
      <w:r w:rsidRPr="00A00AC7">
        <w:rPr>
          <w:color w:val="000000"/>
          <w:sz w:val="28"/>
          <w:szCs w:val="28"/>
          <w:lang w:val="ru-RU"/>
        </w:rPr>
        <w:t>қабылдауға</w:t>
      </w:r>
      <w:r w:rsidRPr="00094CD5">
        <w:rPr>
          <w:color w:val="000000"/>
          <w:sz w:val="28"/>
          <w:szCs w:val="28"/>
        </w:rPr>
        <w:t xml:space="preserve"> </w:t>
      </w:r>
      <w:r w:rsidRPr="00A00AC7">
        <w:rPr>
          <w:color w:val="000000"/>
          <w:sz w:val="28"/>
          <w:szCs w:val="28"/>
          <w:lang w:val="ru-RU"/>
        </w:rPr>
        <w:t>жауапты</w:t>
      </w:r>
      <w:r w:rsidRPr="00094CD5">
        <w:rPr>
          <w:color w:val="000000"/>
          <w:sz w:val="28"/>
          <w:szCs w:val="28"/>
        </w:rPr>
        <w:t xml:space="preserve"> </w:t>
      </w:r>
      <w:r w:rsidRPr="00A00AC7">
        <w:rPr>
          <w:color w:val="000000"/>
          <w:sz w:val="28"/>
          <w:szCs w:val="28"/>
          <w:lang w:val="ru-RU"/>
        </w:rPr>
        <w:t>құрылымдық</w:t>
      </w:r>
      <w:r w:rsidRPr="00094CD5">
        <w:rPr>
          <w:color w:val="000000"/>
          <w:sz w:val="28"/>
          <w:szCs w:val="28"/>
        </w:rPr>
        <w:t xml:space="preserve"> </w:t>
      </w:r>
      <w:r w:rsidRPr="00A00AC7">
        <w:rPr>
          <w:color w:val="000000"/>
          <w:sz w:val="28"/>
          <w:szCs w:val="28"/>
          <w:lang w:val="ru-RU"/>
        </w:rPr>
        <w:t>бөлімшесі</w:t>
      </w:r>
      <w:r w:rsidRPr="00094CD5">
        <w:rPr>
          <w:color w:val="000000"/>
          <w:sz w:val="28"/>
          <w:szCs w:val="28"/>
        </w:rPr>
        <w:t xml:space="preserve"> </w:t>
      </w:r>
      <w:r w:rsidRPr="00A00AC7">
        <w:rPr>
          <w:color w:val="000000"/>
          <w:sz w:val="28"/>
          <w:szCs w:val="28"/>
          <w:lang w:val="ru-RU"/>
        </w:rPr>
        <w:t>қабылдайды</w:t>
      </w:r>
      <w:r w:rsidRPr="00094CD5">
        <w:rPr>
          <w:color w:val="000000"/>
          <w:sz w:val="28"/>
          <w:szCs w:val="28"/>
        </w:rPr>
        <w:t xml:space="preserve"> </w:t>
      </w:r>
      <w:r w:rsidRPr="00A00AC7">
        <w:rPr>
          <w:color w:val="000000"/>
          <w:sz w:val="28"/>
          <w:szCs w:val="28"/>
          <w:lang w:val="ru-RU"/>
        </w:rPr>
        <w:t>және</w:t>
      </w:r>
      <w:r w:rsidRPr="00094CD5">
        <w:rPr>
          <w:color w:val="000000"/>
          <w:sz w:val="28"/>
          <w:szCs w:val="28"/>
        </w:rPr>
        <w:t xml:space="preserve">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берушінің</w:t>
      </w:r>
      <w:r w:rsidRPr="00094CD5">
        <w:rPr>
          <w:color w:val="000000"/>
          <w:sz w:val="28"/>
          <w:szCs w:val="28"/>
        </w:rPr>
        <w:t xml:space="preserve"> </w:t>
      </w:r>
      <w:r w:rsidRPr="00A00AC7">
        <w:rPr>
          <w:color w:val="000000"/>
          <w:sz w:val="28"/>
          <w:szCs w:val="28"/>
          <w:lang w:val="ru-RU"/>
        </w:rPr>
        <w:t>құжаттарды</w:t>
      </w:r>
      <w:r w:rsidRPr="00094CD5">
        <w:rPr>
          <w:color w:val="000000"/>
          <w:sz w:val="28"/>
          <w:szCs w:val="28"/>
        </w:rPr>
        <w:t xml:space="preserve"> </w:t>
      </w:r>
      <w:r w:rsidRPr="00A00AC7">
        <w:rPr>
          <w:color w:val="000000"/>
          <w:sz w:val="28"/>
          <w:szCs w:val="28"/>
          <w:lang w:val="ru-RU"/>
        </w:rPr>
        <w:t>өңдеуге</w:t>
      </w:r>
      <w:r w:rsidRPr="00094CD5">
        <w:rPr>
          <w:color w:val="000000"/>
          <w:sz w:val="28"/>
          <w:szCs w:val="28"/>
        </w:rPr>
        <w:t xml:space="preserve"> </w:t>
      </w:r>
      <w:r w:rsidRPr="00A00AC7">
        <w:rPr>
          <w:color w:val="000000"/>
          <w:sz w:val="28"/>
          <w:szCs w:val="28"/>
          <w:lang w:val="ru-RU"/>
        </w:rPr>
        <w:t>жауапты</w:t>
      </w:r>
      <w:r w:rsidRPr="00094CD5">
        <w:rPr>
          <w:color w:val="000000"/>
          <w:sz w:val="28"/>
          <w:szCs w:val="28"/>
        </w:rPr>
        <w:t xml:space="preserve"> </w:t>
      </w:r>
      <w:r w:rsidRPr="00A00AC7">
        <w:rPr>
          <w:color w:val="000000"/>
          <w:sz w:val="28"/>
          <w:szCs w:val="28"/>
          <w:lang w:val="ru-RU"/>
        </w:rPr>
        <w:t>құрылымдық</w:t>
      </w:r>
      <w:r w:rsidRPr="00094CD5">
        <w:rPr>
          <w:color w:val="000000"/>
          <w:sz w:val="28"/>
          <w:szCs w:val="28"/>
        </w:rPr>
        <w:t xml:space="preserve"> </w:t>
      </w:r>
      <w:r w:rsidRPr="00A00AC7">
        <w:rPr>
          <w:color w:val="000000"/>
          <w:sz w:val="28"/>
          <w:szCs w:val="28"/>
          <w:lang w:val="ru-RU"/>
        </w:rPr>
        <w:t>бөлімшесіне</w:t>
      </w:r>
      <w:r w:rsidRPr="00094CD5">
        <w:rPr>
          <w:color w:val="000000"/>
          <w:sz w:val="28"/>
          <w:szCs w:val="28"/>
        </w:rPr>
        <w:t xml:space="preserve"> </w:t>
      </w:r>
      <w:r w:rsidRPr="00A00AC7">
        <w:rPr>
          <w:color w:val="000000"/>
          <w:sz w:val="28"/>
          <w:szCs w:val="28"/>
          <w:lang w:val="ru-RU"/>
        </w:rPr>
        <w:t>береді</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A00AC7">
        <w:rPr>
          <w:color w:val="000000"/>
          <w:sz w:val="28"/>
          <w:szCs w:val="28"/>
          <w:lang w:val="ru-RU"/>
        </w:rPr>
        <w:t>Электрондық</w:t>
      </w:r>
      <w:r w:rsidRPr="00094CD5">
        <w:rPr>
          <w:color w:val="000000"/>
          <w:sz w:val="28"/>
          <w:szCs w:val="28"/>
        </w:rPr>
        <w:t xml:space="preserve"> </w:t>
      </w:r>
      <w:r w:rsidRPr="00A00AC7">
        <w:rPr>
          <w:color w:val="000000"/>
          <w:sz w:val="28"/>
          <w:szCs w:val="28"/>
          <w:lang w:val="ru-RU"/>
        </w:rPr>
        <w:t>түрде</w:t>
      </w:r>
      <w:r w:rsidRPr="00094CD5">
        <w:rPr>
          <w:color w:val="000000"/>
          <w:sz w:val="28"/>
          <w:szCs w:val="28"/>
        </w:rPr>
        <w:t xml:space="preserve"> </w:t>
      </w:r>
      <w:r w:rsidRPr="00A00AC7">
        <w:rPr>
          <w:color w:val="000000"/>
          <w:sz w:val="28"/>
          <w:szCs w:val="28"/>
          <w:lang w:val="ru-RU"/>
        </w:rPr>
        <w:t>жүгінген</w:t>
      </w:r>
      <w:r w:rsidRPr="00094CD5">
        <w:rPr>
          <w:color w:val="000000"/>
          <w:sz w:val="28"/>
          <w:szCs w:val="28"/>
        </w:rPr>
        <w:t xml:space="preserve"> </w:t>
      </w:r>
      <w:r w:rsidRPr="00A00AC7">
        <w:rPr>
          <w:color w:val="000000"/>
          <w:sz w:val="28"/>
          <w:szCs w:val="28"/>
          <w:lang w:val="ru-RU"/>
        </w:rPr>
        <w:t>кезде</w:t>
      </w:r>
      <w:r w:rsidRPr="00094CD5">
        <w:rPr>
          <w:color w:val="000000"/>
          <w:sz w:val="28"/>
          <w:szCs w:val="28"/>
        </w:rPr>
        <w:t xml:space="preserve"> </w:t>
      </w:r>
      <w:r w:rsidRPr="00A00AC7">
        <w:rPr>
          <w:color w:val="000000"/>
          <w:sz w:val="28"/>
          <w:szCs w:val="28"/>
          <w:lang w:val="ru-RU"/>
        </w:rPr>
        <w:t>осы</w:t>
      </w:r>
      <w:r w:rsidRPr="00094CD5">
        <w:rPr>
          <w:color w:val="000000"/>
          <w:sz w:val="28"/>
          <w:szCs w:val="28"/>
        </w:rPr>
        <w:t xml:space="preserve"> </w:t>
      </w:r>
      <w:r w:rsidRPr="00A00AC7">
        <w:rPr>
          <w:color w:val="000000"/>
          <w:sz w:val="28"/>
          <w:szCs w:val="28"/>
          <w:lang w:val="ru-RU"/>
        </w:rPr>
        <w:t>бұйрыққа</w:t>
      </w:r>
      <w:r w:rsidRPr="00094CD5">
        <w:rPr>
          <w:color w:val="000000"/>
          <w:sz w:val="28"/>
          <w:szCs w:val="28"/>
        </w:rPr>
        <w:t xml:space="preserve"> 3-</w:t>
      </w:r>
      <w:r w:rsidRPr="00A00AC7">
        <w:rPr>
          <w:color w:val="000000"/>
          <w:sz w:val="28"/>
          <w:szCs w:val="28"/>
          <w:lang w:val="ru-RU"/>
        </w:rPr>
        <w:t>қосымшаға</w:t>
      </w:r>
      <w:r w:rsidRPr="00094CD5">
        <w:rPr>
          <w:color w:val="000000"/>
          <w:sz w:val="28"/>
          <w:szCs w:val="28"/>
        </w:rPr>
        <w:t xml:space="preserve"> </w:t>
      </w:r>
      <w:r w:rsidRPr="00A00AC7">
        <w:rPr>
          <w:color w:val="000000"/>
          <w:sz w:val="28"/>
          <w:szCs w:val="28"/>
          <w:lang w:val="ru-RU"/>
        </w:rPr>
        <w:t>сәйкес</w:t>
      </w:r>
      <w:r w:rsidRPr="00094CD5">
        <w:rPr>
          <w:color w:val="000000"/>
          <w:sz w:val="28"/>
          <w:szCs w:val="28"/>
        </w:rPr>
        <w:t xml:space="preserve"> </w:t>
      </w:r>
      <w:r w:rsidRPr="00A00AC7">
        <w:rPr>
          <w:color w:val="000000"/>
          <w:sz w:val="28"/>
          <w:szCs w:val="28"/>
          <w:lang w:val="ru-RU"/>
        </w:rPr>
        <w:t>нысан</w:t>
      </w:r>
      <w:r w:rsidRPr="00094CD5">
        <w:rPr>
          <w:color w:val="000000"/>
          <w:sz w:val="28"/>
          <w:szCs w:val="28"/>
        </w:rPr>
        <w:t xml:space="preserve"> </w:t>
      </w:r>
      <w:r w:rsidRPr="00A00AC7">
        <w:rPr>
          <w:color w:val="000000"/>
          <w:sz w:val="28"/>
          <w:szCs w:val="28"/>
          <w:lang w:val="ru-RU"/>
        </w:rPr>
        <w:t>бойынша</w:t>
      </w:r>
      <w:r w:rsidRPr="00094CD5">
        <w:rPr>
          <w:color w:val="000000"/>
          <w:sz w:val="28"/>
          <w:szCs w:val="28"/>
        </w:rPr>
        <w:t xml:space="preserve"> </w:t>
      </w:r>
      <w:r w:rsidRPr="00A00AC7">
        <w:rPr>
          <w:color w:val="000000"/>
          <w:sz w:val="28"/>
          <w:szCs w:val="28"/>
          <w:lang w:val="ru-RU"/>
        </w:rPr>
        <w:t>салық</w:t>
      </w:r>
      <w:r w:rsidRPr="00094CD5">
        <w:rPr>
          <w:color w:val="000000"/>
          <w:sz w:val="28"/>
          <w:szCs w:val="28"/>
        </w:rPr>
        <w:t xml:space="preserve"> </w:t>
      </w:r>
      <w:r w:rsidRPr="00A00AC7">
        <w:rPr>
          <w:color w:val="000000"/>
          <w:sz w:val="28"/>
          <w:szCs w:val="28"/>
          <w:lang w:val="ru-RU"/>
        </w:rPr>
        <w:t>резиденттігін</w:t>
      </w:r>
      <w:r w:rsidRPr="00094CD5">
        <w:rPr>
          <w:color w:val="000000"/>
          <w:sz w:val="28"/>
          <w:szCs w:val="28"/>
        </w:rPr>
        <w:t xml:space="preserve"> </w:t>
      </w:r>
      <w:r w:rsidRPr="00A00AC7">
        <w:rPr>
          <w:color w:val="000000"/>
          <w:sz w:val="28"/>
          <w:szCs w:val="28"/>
          <w:lang w:val="ru-RU"/>
        </w:rPr>
        <w:t>растауға</w:t>
      </w:r>
      <w:r w:rsidRPr="00094CD5">
        <w:rPr>
          <w:color w:val="000000"/>
          <w:sz w:val="28"/>
          <w:szCs w:val="28"/>
        </w:rPr>
        <w:t xml:space="preserve"> </w:t>
      </w:r>
      <w:r w:rsidRPr="00A00AC7">
        <w:rPr>
          <w:color w:val="000000"/>
          <w:sz w:val="28"/>
          <w:szCs w:val="28"/>
          <w:lang w:val="ru-RU"/>
        </w:rPr>
        <w:t>салықтық</w:t>
      </w:r>
      <w:r w:rsidRPr="00094CD5">
        <w:rPr>
          <w:color w:val="000000"/>
          <w:sz w:val="28"/>
          <w:szCs w:val="28"/>
        </w:rPr>
        <w:t xml:space="preserve"> </w:t>
      </w:r>
      <w:r w:rsidRPr="00A00AC7">
        <w:rPr>
          <w:color w:val="000000"/>
          <w:sz w:val="28"/>
          <w:szCs w:val="28"/>
          <w:lang w:val="ru-RU"/>
        </w:rPr>
        <w:t>өтініш</w:t>
      </w:r>
      <w:r w:rsidRPr="00094CD5">
        <w:rPr>
          <w:color w:val="000000"/>
          <w:sz w:val="28"/>
          <w:szCs w:val="28"/>
        </w:rPr>
        <w:t xml:space="preserve"> (</w:t>
      </w:r>
      <w:r w:rsidRPr="00A00AC7">
        <w:rPr>
          <w:color w:val="000000"/>
          <w:sz w:val="28"/>
          <w:szCs w:val="28"/>
          <w:lang w:val="ru-RU"/>
        </w:rPr>
        <w:t>бұдан</w:t>
      </w:r>
      <w:r w:rsidRPr="00094CD5">
        <w:rPr>
          <w:color w:val="000000"/>
          <w:sz w:val="28"/>
          <w:szCs w:val="28"/>
        </w:rPr>
        <w:t xml:space="preserve"> </w:t>
      </w:r>
      <w:r w:rsidRPr="00A00AC7">
        <w:rPr>
          <w:color w:val="000000"/>
          <w:sz w:val="28"/>
          <w:szCs w:val="28"/>
          <w:lang w:val="ru-RU"/>
        </w:rPr>
        <w:t>әрі</w:t>
      </w:r>
      <w:r w:rsidRPr="00094CD5">
        <w:rPr>
          <w:color w:val="000000"/>
          <w:sz w:val="28"/>
          <w:szCs w:val="28"/>
        </w:rPr>
        <w:t xml:space="preserve"> – </w:t>
      </w:r>
      <w:r w:rsidRPr="00A00AC7">
        <w:rPr>
          <w:color w:val="000000"/>
          <w:sz w:val="28"/>
          <w:szCs w:val="28"/>
          <w:lang w:val="ru-RU"/>
        </w:rPr>
        <w:t>салықтық</w:t>
      </w:r>
      <w:r w:rsidRPr="00094CD5">
        <w:rPr>
          <w:color w:val="000000"/>
          <w:sz w:val="28"/>
          <w:szCs w:val="28"/>
        </w:rPr>
        <w:t xml:space="preserve"> </w:t>
      </w:r>
      <w:r w:rsidRPr="00A00AC7">
        <w:rPr>
          <w:color w:val="000000"/>
          <w:sz w:val="28"/>
          <w:szCs w:val="28"/>
          <w:lang w:val="ru-RU"/>
        </w:rPr>
        <w:t>өтініш</w:t>
      </w:r>
      <w:r w:rsidRPr="00094CD5">
        <w:rPr>
          <w:color w:val="000000"/>
          <w:sz w:val="28"/>
          <w:szCs w:val="28"/>
        </w:rPr>
        <w:t>) «</w:t>
      </w:r>
      <w:r w:rsidRPr="00A00AC7">
        <w:rPr>
          <w:color w:val="000000"/>
          <w:sz w:val="28"/>
          <w:szCs w:val="28"/>
          <w:lang w:val="ru-RU"/>
        </w:rPr>
        <w:t>Электрондық</w:t>
      </w:r>
      <w:r w:rsidRPr="00094CD5">
        <w:rPr>
          <w:color w:val="000000"/>
          <w:sz w:val="28"/>
          <w:szCs w:val="28"/>
        </w:rPr>
        <w:t xml:space="preserve"> </w:t>
      </w:r>
      <w:r w:rsidRPr="00A00AC7">
        <w:rPr>
          <w:color w:val="000000"/>
          <w:sz w:val="28"/>
          <w:szCs w:val="28"/>
          <w:lang w:val="ru-RU"/>
        </w:rPr>
        <w:t>құжат</w:t>
      </w:r>
      <w:r w:rsidRPr="00094CD5">
        <w:rPr>
          <w:color w:val="000000"/>
          <w:sz w:val="28"/>
          <w:szCs w:val="28"/>
        </w:rPr>
        <w:t xml:space="preserve"> </w:t>
      </w:r>
      <w:r w:rsidRPr="00A00AC7">
        <w:rPr>
          <w:color w:val="000000"/>
          <w:sz w:val="28"/>
          <w:szCs w:val="28"/>
          <w:lang w:val="ru-RU"/>
        </w:rPr>
        <w:t>және</w:t>
      </w:r>
      <w:r w:rsidRPr="00094CD5">
        <w:rPr>
          <w:color w:val="000000"/>
          <w:sz w:val="28"/>
          <w:szCs w:val="28"/>
        </w:rPr>
        <w:t xml:space="preserve"> </w:t>
      </w:r>
      <w:r w:rsidRPr="00A00AC7">
        <w:rPr>
          <w:color w:val="000000"/>
          <w:sz w:val="28"/>
          <w:szCs w:val="28"/>
          <w:lang w:val="ru-RU"/>
        </w:rPr>
        <w:t>электрондық</w:t>
      </w:r>
      <w:r w:rsidRPr="00094CD5">
        <w:rPr>
          <w:color w:val="000000"/>
          <w:sz w:val="28"/>
          <w:szCs w:val="28"/>
        </w:rPr>
        <w:t xml:space="preserve"> </w:t>
      </w:r>
      <w:r w:rsidRPr="00A00AC7">
        <w:rPr>
          <w:color w:val="000000"/>
          <w:sz w:val="28"/>
          <w:szCs w:val="28"/>
          <w:lang w:val="ru-RU"/>
        </w:rPr>
        <w:t>цифрлық</w:t>
      </w:r>
      <w:r w:rsidRPr="00094CD5">
        <w:rPr>
          <w:color w:val="000000"/>
          <w:sz w:val="28"/>
          <w:szCs w:val="28"/>
        </w:rPr>
        <w:t xml:space="preserve"> </w:t>
      </w:r>
      <w:r w:rsidRPr="00A00AC7">
        <w:rPr>
          <w:color w:val="000000"/>
          <w:sz w:val="28"/>
          <w:szCs w:val="28"/>
          <w:lang w:val="ru-RU"/>
        </w:rPr>
        <w:t>қолтаңба</w:t>
      </w:r>
      <w:r w:rsidRPr="00094CD5">
        <w:rPr>
          <w:color w:val="000000"/>
          <w:sz w:val="28"/>
          <w:szCs w:val="28"/>
        </w:rPr>
        <w:t xml:space="preserve"> </w:t>
      </w:r>
      <w:r w:rsidRPr="00A00AC7">
        <w:rPr>
          <w:color w:val="000000"/>
          <w:sz w:val="28"/>
          <w:szCs w:val="28"/>
          <w:lang w:val="ru-RU"/>
        </w:rPr>
        <w:t>туралы</w:t>
      </w:r>
      <w:r w:rsidRPr="00094CD5">
        <w:rPr>
          <w:color w:val="000000"/>
          <w:sz w:val="28"/>
          <w:szCs w:val="28"/>
        </w:rPr>
        <w:t xml:space="preserve">» </w:t>
      </w:r>
      <w:r w:rsidRPr="00A00AC7">
        <w:rPr>
          <w:color w:val="000000"/>
          <w:sz w:val="28"/>
          <w:szCs w:val="28"/>
          <w:lang w:val="ru-RU"/>
        </w:rPr>
        <w:t>Қазақстан</w:t>
      </w:r>
      <w:r w:rsidRPr="00094CD5">
        <w:rPr>
          <w:color w:val="000000"/>
          <w:sz w:val="28"/>
          <w:szCs w:val="28"/>
        </w:rPr>
        <w:t xml:space="preserve"> </w:t>
      </w:r>
      <w:r w:rsidRPr="00A00AC7">
        <w:rPr>
          <w:color w:val="000000"/>
          <w:sz w:val="28"/>
          <w:szCs w:val="28"/>
          <w:lang w:val="ru-RU"/>
        </w:rPr>
        <w:t>Республикасының</w:t>
      </w:r>
      <w:r w:rsidRPr="00094CD5">
        <w:rPr>
          <w:color w:val="000000"/>
          <w:sz w:val="28"/>
          <w:szCs w:val="28"/>
        </w:rPr>
        <w:t xml:space="preserve"> </w:t>
      </w:r>
      <w:r w:rsidRPr="00A00AC7">
        <w:rPr>
          <w:color w:val="000000"/>
          <w:sz w:val="28"/>
          <w:szCs w:val="28"/>
          <w:lang w:val="ru-RU"/>
        </w:rPr>
        <w:t>Заңына</w:t>
      </w:r>
      <w:r w:rsidRPr="00094CD5">
        <w:rPr>
          <w:color w:val="000000"/>
          <w:sz w:val="28"/>
          <w:szCs w:val="28"/>
        </w:rPr>
        <w:t xml:space="preserve"> </w:t>
      </w:r>
      <w:r w:rsidRPr="00A00AC7">
        <w:rPr>
          <w:color w:val="000000"/>
          <w:sz w:val="28"/>
          <w:szCs w:val="28"/>
          <w:lang w:val="ru-RU"/>
        </w:rPr>
        <w:t>сәйкес</w:t>
      </w:r>
      <w:r w:rsidRPr="00094CD5">
        <w:rPr>
          <w:color w:val="000000"/>
          <w:sz w:val="28"/>
          <w:szCs w:val="28"/>
        </w:rPr>
        <w:t xml:space="preserve"> </w:t>
      </w:r>
      <w:r w:rsidRPr="00A00AC7">
        <w:rPr>
          <w:color w:val="000000"/>
          <w:sz w:val="28"/>
          <w:szCs w:val="28"/>
          <w:lang w:val="ru-RU"/>
        </w:rPr>
        <w:t>электрондық</w:t>
      </w:r>
      <w:r w:rsidRPr="00094CD5">
        <w:rPr>
          <w:color w:val="000000"/>
          <w:sz w:val="28"/>
          <w:szCs w:val="28"/>
        </w:rPr>
        <w:t xml:space="preserve"> </w:t>
      </w:r>
      <w:r w:rsidRPr="00A00AC7">
        <w:rPr>
          <w:color w:val="000000"/>
          <w:sz w:val="28"/>
          <w:szCs w:val="28"/>
          <w:lang w:val="ru-RU"/>
        </w:rPr>
        <w:t>цифрлық</w:t>
      </w:r>
      <w:r w:rsidRPr="00094CD5">
        <w:rPr>
          <w:color w:val="000000"/>
          <w:sz w:val="28"/>
          <w:szCs w:val="28"/>
        </w:rPr>
        <w:t xml:space="preserve"> </w:t>
      </w:r>
      <w:r w:rsidRPr="00A00AC7">
        <w:rPr>
          <w:color w:val="000000"/>
          <w:sz w:val="28"/>
          <w:szCs w:val="28"/>
          <w:lang w:val="ru-RU"/>
        </w:rPr>
        <w:t>қолтаңбамен</w:t>
      </w:r>
      <w:r w:rsidRPr="00094CD5">
        <w:rPr>
          <w:color w:val="000000"/>
          <w:sz w:val="28"/>
          <w:szCs w:val="28"/>
        </w:rPr>
        <w:t xml:space="preserve"> (</w:t>
      </w:r>
      <w:r w:rsidRPr="00A00AC7">
        <w:rPr>
          <w:color w:val="000000"/>
          <w:sz w:val="28"/>
          <w:szCs w:val="28"/>
          <w:lang w:val="ru-RU"/>
        </w:rPr>
        <w:t>бұдан</w:t>
      </w:r>
      <w:r w:rsidRPr="00094CD5">
        <w:rPr>
          <w:color w:val="000000"/>
          <w:sz w:val="28"/>
          <w:szCs w:val="28"/>
        </w:rPr>
        <w:t xml:space="preserve"> </w:t>
      </w:r>
      <w:r w:rsidRPr="00A00AC7">
        <w:rPr>
          <w:color w:val="000000"/>
          <w:sz w:val="28"/>
          <w:szCs w:val="28"/>
          <w:lang w:val="ru-RU"/>
        </w:rPr>
        <w:t>әрі</w:t>
      </w:r>
      <w:r w:rsidRPr="00094CD5">
        <w:rPr>
          <w:color w:val="000000"/>
          <w:sz w:val="28"/>
          <w:szCs w:val="28"/>
        </w:rPr>
        <w:t xml:space="preserve"> – </w:t>
      </w:r>
      <w:r w:rsidRPr="00A00AC7">
        <w:rPr>
          <w:color w:val="000000"/>
          <w:sz w:val="28"/>
          <w:szCs w:val="28"/>
          <w:lang w:val="ru-RU"/>
        </w:rPr>
        <w:t>ЭЦҚ</w:t>
      </w:r>
      <w:r w:rsidRPr="00094CD5">
        <w:rPr>
          <w:color w:val="000000"/>
          <w:sz w:val="28"/>
          <w:szCs w:val="28"/>
        </w:rPr>
        <w:t xml:space="preserve">) </w:t>
      </w:r>
      <w:r w:rsidRPr="00A00AC7">
        <w:rPr>
          <w:color w:val="000000"/>
          <w:sz w:val="28"/>
          <w:szCs w:val="28"/>
          <w:lang w:val="ru-RU"/>
        </w:rPr>
        <w:t>қабылдау</w:t>
      </w:r>
      <w:r w:rsidRPr="00094CD5">
        <w:rPr>
          <w:color w:val="000000"/>
          <w:sz w:val="28"/>
          <w:szCs w:val="28"/>
        </w:rPr>
        <w:t xml:space="preserve"> </w:t>
      </w:r>
      <w:r w:rsidRPr="00A00AC7">
        <w:rPr>
          <w:color w:val="000000"/>
          <w:sz w:val="28"/>
          <w:szCs w:val="28"/>
          <w:lang w:val="ru-RU"/>
        </w:rPr>
        <w:t>порталы</w:t>
      </w:r>
      <w:r w:rsidRPr="00094CD5">
        <w:rPr>
          <w:color w:val="000000"/>
          <w:sz w:val="28"/>
          <w:szCs w:val="28"/>
        </w:rPr>
        <w:t xml:space="preserve"> </w:t>
      </w:r>
      <w:r w:rsidRPr="00A00AC7">
        <w:rPr>
          <w:color w:val="000000"/>
          <w:sz w:val="28"/>
          <w:szCs w:val="28"/>
          <w:lang w:val="ru-RU"/>
        </w:rPr>
        <w:t>арқылы</w:t>
      </w:r>
      <w:r w:rsidRPr="00094CD5">
        <w:rPr>
          <w:color w:val="000000"/>
          <w:sz w:val="28"/>
          <w:szCs w:val="28"/>
        </w:rPr>
        <w:t xml:space="preserve"> </w:t>
      </w:r>
      <w:r w:rsidRPr="00A00AC7">
        <w:rPr>
          <w:color w:val="000000"/>
          <w:sz w:val="28"/>
          <w:szCs w:val="28"/>
          <w:lang w:val="ru-RU"/>
        </w:rPr>
        <w:t>куәландырылған</w:t>
      </w:r>
      <w:r w:rsidRPr="00094CD5">
        <w:rPr>
          <w:color w:val="000000"/>
          <w:sz w:val="28"/>
          <w:szCs w:val="28"/>
        </w:rPr>
        <w:t xml:space="preserve"> </w:t>
      </w:r>
      <w:r w:rsidRPr="00A00AC7">
        <w:rPr>
          <w:color w:val="000000"/>
          <w:sz w:val="28"/>
          <w:szCs w:val="28"/>
          <w:lang w:val="ru-RU"/>
        </w:rPr>
        <w:t>электрондық</w:t>
      </w:r>
      <w:r w:rsidRPr="00094CD5">
        <w:rPr>
          <w:color w:val="000000"/>
          <w:sz w:val="28"/>
          <w:szCs w:val="28"/>
        </w:rPr>
        <w:t xml:space="preserve"> </w:t>
      </w:r>
      <w:r w:rsidRPr="00A00AC7">
        <w:rPr>
          <w:color w:val="000000"/>
          <w:sz w:val="28"/>
          <w:szCs w:val="28"/>
          <w:lang w:val="ru-RU"/>
        </w:rPr>
        <w:t>құжат</w:t>
      </w:r>
      <w:r w:rsidRPr="00094CD5">
        <w:rPr>
          <w:color w:val="000000"/>
          <w:sz w:val="28"/>
          <w:szCs w:val="28"/>
        </w:rPr>
        <w:t xml:space="preserve"> </w:t>
      </w:r>
      <w:r w:rsidRPr="00A00AC7">
        <w:rPr>
          <w:color w:val="000000"/>
          <w:sz w:val="28"/>
          <w:szCs w:val="28"/>
          <w:lang w:val="ru-RU"/>
        </w:rPr>
        <w:t>нысанындағы</w:t>
      </w:r>
      <w:r w:rsidRPr="00094CD5">
        <w:rPr>
          <w:color w:val="000000"/>
          <w:sz w:val="28"/>
          <w:szCs w:val="28"/>
        </w:rPr>
        <w:t xml:space="preserve"> </w:t>
      </w:r>
      <w:r w:rsidRPr="00A00AC7">
        <w:rPr>
          <w:color w:val="000000"/>
          <w:sz w:val="28"/>
          <w:szCs w:val="28"/>
          <w:lang w:val="ru-RU"/>
        </w:rPr>
        <w:t>салықтық</w:t>
      </w:r>
      <w:r w:rsidRPr="00094CD5">
        <w:rPr>
          <w:color w:val="000000"/>
          <w:sz w:val="28"/>
          <w:szCs w:val="28"/>
        </w:rPr>
        <w:t xml:space="preserve"> </w:t>
      </w:r>
      <w:r w:rsidRPr="00A00AC7">
        <w:rPr>
          <w:color w:val="000000"/>
          <w:sz w:val="28"/>
          <w:szCs w:val="28"/>
          <w:lang w:val="ru-RU"/>
        </w:rPr>
        <w:t>өтініш</w:t>
      </w:r>
      <w:r w:rsidRPr="00094CD5">
        <w:rPr>
          <w:color w:val="000000"/>
          <w:sz w:val="28"/>
          <w:szCs w:val="28"/>
        </w:rPr>
        <w:t xml:space="preserve"> (</w:t>
      </w:r>
      <w:r w:rsidRPr="00A00AC7">
        <w:rPr>
          <w:color w:val="000000"/>
          <w:sz w:val="28"/>
          <w:szCs w:val="28"/>
          <w:lang w:val="ru-RU"/>
        </w:rPr>
        <w:t>бұдан</w:t>
      </w:r>
      <w:r w:rsidRPr="00094CD5">
        <w:rPr>
          <w:color w:val="000000"/>
          <w:sz w:val="28"/>
          <w:szCs w:val="28"/>
        </w:rPr>
        <w:t xml:space="preserve"> </w:t>
      </w:r>
      <w:r w:rsidRPr="00A00AC7">
        <w:rPr>
          <w:color w:val="000000"/>
          <w:sz w:val="28"/>
          <w:szCs w:val="28"/>
          <w:lang w:val="ru-RU"/>
        </w:rPr>
        <w:t>әрі</w:t>
      </w:r>
      <w:r w:rsidRPr="00094CD5">
        <w:rPr>
          <w:color w:val="000000"/>
          <w:sz w:val="28"/>
          <w:szCs w:val="28"/>
        </w:rPr>
        <w:t xml:space="preserve"> – </w:t>
      </w:r>
      <w:r w:rsidRPr="00A00AC7">
        <w:rPr>
          <w:color w:val="000000"/>
          <w:sz w:val="28"/>
          <w:szCs w:val="28"/>
          <w:lang w:val="ru-RU"/>
        </w:rPr>
        <w:t>салықтық</w:t>
      </w:r>
      <w:r w:rsidRPr="00094CD5">
        <w:rPr>
          <w:color w:val="000000"/>
          <w:sz w:val="28"/>
          <w:szCs w:val="28"/>
        </w:rPr>
        <w:t xml:space="preserve"> </w:t>
      </w:r>
      <w:r w:rsidRPr="00A00AC7">
        <w:rPr>
          <w:color w:val="000000"/>
          <w:sz w:val="28"/>
          <w:szCs w:val="28"/>
          <w:lang w:val="ru-RU"/>
        </w:rPr>
        <w:t>өтініш</w:t>
      </w:r>
      <w:r w:rsidRPr="00094CD5">
        <w:rPr>
          <w:color w:val="000000"/>
          <w:sz w:val="28"/>
          <w:szCs w:val="28"/>
        </w:rPr>
        <w:t xml:space="preserve">) </w:t>
      </w:r>
      <w:r w:rsidRPr="00A00AC7">
        <w:rPr>
          <w:color w:val="000000"/>
          <w:sz w:val="28"/>
          <w:szCs w:val="28"/>
          <w:lang w:val="ru-RU"/>
        </w:rPr>
        <w:t>болып</w:t>
      </w:r>
      <w:r w:rsidRPr="00094CD5">
        <w:rPr>
          <w:color w:val="000000"/>
          <w:sz w:val="28"/>
          <w:szCs w:val="28"/>
        </w:rPr>
        <w:t xml:space="preserve"> </w:t>
      </w:r>
      <w:r w:rsidRPr="00A00AC7">
        <w:rPr>
          <w:color w:val="000000"/>
          <w:sz w:val="28"/>
          <w:szCs w:val="28"/>
          <w:lang w:val="ru-RU"/>
        </w:rPr>
        <w:t>табылады</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алу</w:t>
      </w:r>
      <w:r w:rsidRPr="00094CD5">
        <w:rPr>
          <w:color w:val="000000"/>
          <w:sz w:val="28"/>
          <w:szCs w:val="28"/>
        </w:rPr>
        <w:t xml:space="preserve"> </w:t>
      </w:r>
      <w:r w:rsidRPr="00A00AC7">
        <w:rPr>
          <w:color w:val="000000"/>
          <w:sz w:val="28"/>
          <w:szCs w:val="28"/>
          <w:lang w:val="ru-RU"/>
        </w:rPr>
        <w:t>үшін</w:t>
      </w:r>
      <w:r w:rsidRPr="00094CD5">
        <w:rPr>
          <w:color w:val="000000"/>
          <w:sz w:val="28"/>
          <w:szCs w:val="28"/>
        </w:rPr>
        <w:t xml:space="preserve">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алушы</w:t>
      </w:r>
      <w:r w:rsidRPr="00094CD5">
        <w:rPr>
          <w:color w:val="000000"/>
          <w:sz w:val="28"/>
          <w:szCs w:val="28"/>
        </w:rPr>
        <w:t xml:space="preserve"> </w:t>
      </w:r>
      <w:r w:rsidRPr="00A00AC7">
        <w:rPr>
          <w:color w:val="000000"/>
          <w:sz w:val="28"/>
          <w:szCs w:val="28"/>
          <w:lang w:val="ru-RU"/>
        </w:rPr>
        <w:t>Тізбенің</w:t>
      </w:r>
      <w:r w:rsidRPr="00094CD5">
        <w:rPr>
          <w:color w:val="000000"/>
          <w:sz w:val="28"/>
          <w:szCs w:val="28"/>
        </w:rPr>
        <w:t xml:space="preserve"> 8-</w:t>
      </w:r>
      <w:r w:rsidRPr="00A00AC7">
        <w:rPr>
          <w:color w:val="000000"/>
          <w:sz w:val="28"/>
          <w:szCs w:val="28"/>
          <w:lang w:val="ru-RU"/>
        </w:rPr>
        <w:t>тармағында</w:t>
      </w:r>
      <w:r w:rsidRPr="00094CD5">
        <w:rPr>
          <w:color w:val="000000"/>
          <w:sz w:val="28"/>
          <w:szCs w:val="28"/>
        </w:rPr>
        <w:t xml:space="preserve"> </w:t>
      </w:r>
      <w:r w:rsidRPr="00A00AC7">
        <w:rPr>
          <w:color w:val="000000"/>
          <w:sz w:val="28"/>
          <w:szCs w:val="28"/>
          <w:lang w:val="ru-RU"/>
        </w:rPr>
        <w:t>көрсетілген</w:t>
      </w:r>
      <w:r w:rsidRPr="00094CD5">
        <w:rPr>
          <w:color w:val="000000"/>
          <w:sz w:val="28"/>
          <w:szCs w:val="28"/>
        </w:rPr>
        <w:t xml:space="preserve"> </w:t>
      </w:r>
      <w:r w:rsidRPr="00A00AC7">
        <w:rPr>
          <w:color w:val="000000"/>
          <w:sz w:val="28"/>
          <w:szCs w:val="28"/>
          <w:lang w:val="ru-RU"/>
        </w:rPr>
        <w:t>құжаттар</w:t>
      </w:r>
      <w:r w:rsidRPr="00094CD5">
        <w:rPr>
          <w:color w:val="000000"/>
          <w:sz w:val="28"/>
          <w:szCs w:val="28"/>
        </w:rPr>
        <w:t xml:space="preserve"> </w:t>
      </w:r>
      <w:r w:rsidRPr="00A00AC7">
        <w:rPr>
          <w:color w:val="000000"/>
          <w:sz w:val="28"/>
          <w:szCs w:val="28"/>
          <w:lang w:val="ru-RU"/>
        </w:rPr>
        <w:t>топтамасын</w:t>
      </w:r>
      <w:r w:rsidRPr="00094CD5">
        <w:rPr>
          <w:color w:val="000000"/>
          <w:sz w:val="28"/>
          <w:szCs w:val="28"/>
        </w:rPr>
        <w:t xml:space="preserve"> </w:t>
      </w:r>
      <w:r w:rsidRPr="00A00AC7">
        <w:rPr>
          <w:color w:val="000000"/>
          <w:sz w:val="28"/>
          <w:szCs w:val="28"/>
          <w:lang w:val="ru-RU"/>
        </w:rPr>
        <w:t>ұсынады</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алушыны</w:t>
      </w:r>
      <w:r w:rsidRPr="00094CD5">
        <w:rPr>
          <w:color w:val="000000"/>
          <w:sz w:val="28"/>
          <w:szCs w:val="28"/>
        </w:rPr>
        <w:t xml:space="preserve"> </w:t>
      </w:r>
      <w:r w:rsidRPr="00A00AC7">
        <w:rPr>
          <w:color w:val="000000"/>
          <w:sz w:val="28"/>
          <w:szCs w:val="28"/>
          <w:lang w:val="ru-RU"/>
        </w:rPr>
        <w:t>сәйкестендіру</w:t>
      </w:r>
      <w:r w:rsidRPr="00094CD5">
        <w:rPr>
          <w:color w:val="000000"/>
          <w:sz w:val="28"/>
          <w:szCs w:val="28"/>
        </w:rPr>
        <w:t xml:space="preserve"> </w:t>
      </w:r>
      <w:r w:rsidRPr="00A00AC7">
        <w:rPr>
          <w:color w:val="000000"/>
          <w:sz w:val="28"/>
          <w:szCs w:val="28"/>
          <w:lang w:val="ru-RU"/>
        </w:rPr>
        <w:t>үшін</w:t>
      </w:r>
      <w:r w:rsidRPr="00094CD5">
        <w:rPr>
          <w:color w:val="000000"/>
          <w:sz w:val="28"/>
          <w:szCs w:val="28"/>
        </w:rPr>
        <w:t xml:space="preserve"> </w:t>
      </w:r>
      <w:r w:rsidRPr="00A00AC7">
        <w:rPr>
          <w:color w:val="000000"/>
          <w:sz w:val="28"/>
          <w:szCs w:val="28"/>
          <w:lang w:val="ru-RU"/>
        </w:rPr>
        <w:t>жеке</w:t>
      </w:r>
      <w:r w:rsidRPr="00094CD5">
        <w:rPr>
          <w:color w:val="000000"/>
          <w:sz w:val="28"/>
          <w:szCs w:val="28"/>
        </w:rPr>
        <w:t xml:space="preserve"> </w:t>
      </w:r>
      <w:r w:rsidRPr="00A00AC7">
        <w:rPr>
          <w:color w:val="000000"/>
          <w:sz w:val="28"/>
          <w:szCs w:val="28"/>
          <w:lang w:val="ru-RU"/>
        </w:rPr>
        <w:t>басын</w:t>
      </w:r>
      <w:r w:rsidRPr="00094CD5">
        <w:rPr>
          <w:color w:val="000000"/>
          <w:sz w:val="28"/>
          <w:szCs w:val="28"/>
        </w:rPr>
        <w:t xml:space="preserve"> </w:t>
      </w:r>
      <w:r w:rsidRPr="00A00AC7">
        <w:rPr>
          <w:color w:val="000000"/>
          <w:sz w:val="28"/>
          <w:szCs w:val="28"/>
          <w:lang w:val="ru-RU"/>
        </w:rPr>
        <w:t>куәландыратын</w:t>
      </w:r>
      <w:r w:rsidRPr="00094CD5">
        <w:rPr>
          <w:color w:val="000000"/>
          <w:sz w:val="28"/>
          <w:szCs w:val="28"/>
        </w:rPr>
        <w:t xml:space="preserve"> </w:t>
      </w:r>
      <w:r w:rsidRPr="00A00AC7">
        <w:rPr>
          <w:color w:val="000000"/>
          <w:sz w:val="28"/>
          <w:szCs w:val="28"/>
          <w:lang w:val="ru-RU"/>
        </w:rPr>
        <w:t>құжат</w:t>
      </w:r>
      <w:r w:rsidRPr="00094CD5">
        <w:rPr>
          <w:color w:val="000000"/>
          <w:sz w:val="28"/>
          <w:szCs w:val="28"/>
        </w:rPr>
        <w:t xml:space="preserve"> </w:t>
      </w:r>
      <w:r w:rsidRPr="00A00AC7">
        <w:rPr>
          <w:color w:val="000000"/>
          <w:sz w:val="28"/>
          <w:szCs w:val="28"/>
          <w:lang w:val="ru-RU"/>
        </w:rPr>
        <w:t>немесе</w:t>
      </w:r>
      <w:r w:rsidRPr="00094CD5">
        <w:rPr>
          <w:color w:val="000000"/>
          <w:sz w:val="28"/>
          <w:szCs w:val="28"/>
        </w:rPr>
        <w:t xml:space="preserve"> </w:t>
      </w:r>
      <w:r w:rsidRPr="00A00AC7">
        <w:rPr>
          <w:color w:val="000000"/>
          <w:sz w:val="28"/>
          <w:szCs w:val="28"/>
          <w:lang w:val="ru-RU"/>
        </w:rPr>
        <w:t>цифрлық</w:t>
      </w:r>
      <w:r w:rsidRPr="00094CD5">
        <w:rPr>
          <w:color w:val="000000"/>
          <w:sz w:val="28"/>
          <w:szCs w:val="28"/>
        </w:rPr>
        <w:t xml:space="preserve"> </w:t>
      </w:r>
      <w:r w:rsidRPr="00A00AC7">
        <w:rPr>
          <w:color w:val="000000"/>
          <w:sz w:val="28"/>
          <w:szCs w:val="28"/>
          <w:lang w:val="ru-RU"/>
        </w:rPr>
        <w:t>құжаттама</w:t>
      </w:r>
      <w:r w:rsidRPr="00094CD5">
        <w:rPr>
          <w:color w:val="000000"/>
          <w:sz w:val="28"/>
          <w:szCs w:val="28"/>
        </w:rPr>
        <w:t xml:space="preserve"> </w:t>
      </w:r>
      <w:r w:rsidRPr="00A00AC7">
        <w:rPr>
          <w:color w:val="000000"/>
          <w:sz w:val="28"/>
          <w:szCs w:val="28"/>
          <w:lang w:val="ru-RU"/>
        </w:rPr>
        <w:t>қызметінің</w:t>
      </w:r>
      <w:r w:rsidRPr="00094CD5">
        <w:rPr>
          <w:color w:val="000000"/>
          <w:sz w:val="28"/>
          <w:szCs w:val="28"/>
        </w:rPr>
        <w:t xml:space="preserve"> </w:t>
      </w:r>
      <w:r w:rsidRPr="00A00AC7">
        <w:rPr>
          <w:color w:val="000000"/>
          <w:sz w:val="28"/>
          <w:szCs w:val="28"/>
          <w:lang w:val="ru-RU"/>
        </w:rPr>
        <w:t>электрондық</w:t>
      </w:r>
      <w:r w:rsidRPr="00094CD5">
        <w:rPr>
          <w:color w:val="000000"/>
          <w:sz w:val="28"/>
          <w:szCs w:val="28"/>
        </w:rPr>
        <w:t xml:space="preserve"> </w:t>
      </w:r>
      <w:r w:rsidRPr="00A00AC7">
        <w:rPr>
          <w:color w:val="000000"/>
          <w:sz w:val="28"/>
          <w:szCs w:val="28"/>
          <w:lang w:val="ru-RU"/>
        </w:rPr>
        <w:t>құжаты</w:t>
      </w:r>
      <w:r w:rsidRPr="00094CD5">
        <w:rPr>
          <w:color w:val="000000"/>
          <w:sz w:val="28"/>
          <w:szCs w:val="28"/>
        </w:rPr>
        <w:t xml:space="preserve"> </w:t>
      </w:r>
      <w:r w:rsidRPr="00A00AC7">
        <w:rPr>
          <w:color w:val="000000"/>
          <w:sz w:val="28"/>
          <w:szCs w:val="28"/>
          <w:lang w:val="ru-RU"/>
        </w:rPr>
        <w:t>ұсынылады</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беруші</w:t>
      </w:r>
      <w:r w:rsidRPr="00094CD5">
        <w:rPr>
          <w:color w:val="000000"/>
          <w:sz w:val="28"/>
          <w:szCs w:val="28"/>
        </w:rPr>
        <w:t xml:space="preserve"> </w:t>
      </w:r>
      <w:r w:rsidRPr="00A00AC7">
        <w:rPr>
          <w:color w:val="000000"/>
          <w:sz w:val="28"/>
          <w:szCs w:val="28"/>
          <w:lang w:val="ru-RU"/>
        </w:rPr>
        <w:t>және</w:t>
      </w:r>
      <w:r w:rsidRPr="00094CD5">
        <w:rPr>
          <w:color w:val="000000"/>
          <w:sz w:val="28"/>
          <w:szCs w:val="28"/>
        </w:rPr>
        <w:t>/</w:t>
      </w:r>
      <w:r w:rsidRPr="00A00AC7">
        <w:rPr>
          <w:color w:val="000000"/>
          <w:sz w:val="28"/>
          <w:szCs w:val="28"/>
          <w:lang w:val="ru-RU"/>
        </w:rPr>
        <w:t>немесе</w:t>
      </w:r>
      <w:r w:rsidRPr="00094CD5">
        <w:rPr>
          <w:color w:val="000000"/>
          <w:sz w:val="28"/>
          <w:szCs w:val="28"/>
        </w:rPr>
        <w:t xml:space="preserve">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корпорация</w:t>
      </w:r>
      <w:r w:rsidRPr="00094CD5">
        <w:rPr>
          <w:color w:val="000000"/>
          <w:sz w:val="28"/>
          <w:szCs w:val="28"/>
        </w:rPr>
        <w:t xml:space="preserve"> </w:t>
      </w:r>
      <w:r w:rsidRPr="00A00AC7">
        <w:rPr>
          <w:color w:val="000000"/>
          <w:sz w:val="28"/>
          <w:szCs w:val="28"/>
          <w:lang w:val="ru-RU"/>
        </w:rPr>
        <w:t>қызметкері</w:t>
      </w:r>
      <w:r w:rsidRPr="00094CD5">
        <w:rPr>
          <w:color w:val="000000"/>
          <w:sz w:val="28"/>
          <w:szCs w:val="28"/>
        </w:rPr>
        <w:t xml:space="preserve">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ақпараттық</w:t>
      </w:r>
      <w:r w:rsidRPr="00094CD5">
        <w:rPr>
          <w:color w:val="000000"/>
          <w:sz w:val="28"/>
          <w:szCs w:val="28"/>
        </w:rPr>
        <w:t xml:space="preserve"> </w:t>
      </w:r>
      <w:r w:rsidRPr="00A00AC7">
        <w:rPr>
          <w:color w:val="000000"/>
          <w:sz w:val="28"/>
          <w:szCs w:val="28"/>
          <w:lang w:val="ru-RU"/>
        </w:rPr>
        <w:t>жүйелерде</w:t>
      </w:r>
      <w:r w:rsidRPr="00094CD5">
        <w:rPr>
          <w:color w:val="000000"/>
          <w:sz w:val="28"/>
          <w:szCs w:val="28"/>
        </w:rPr>
        <w:t xml:space="preserve"> </w:t>
      </w:r>
      <w:r w:rsidRPr="00A00AC7">
        <w:rPr>
          <w:color w:val="000000"/>
          <w:sz w:val="28"/>
          <w:szCs w:val="28"/>
          <w:lang w:val="ru-RU"/>
        </w:rPr>
        <w:t>қамтылған</w:t>
      </w:r>
      <w:r w:rsidRPr="00094CD5">
        <w:rPr>
          <w:color w:val="000000"/>
          <w:sz w:val="28"/>
          <w:szCs w:val="28"/>
        </w:rPr>
        <w:t xml:space="preserve"> </w:t>
      </w:r>
      <w:r w:rsidRPr="00A00AC7">
        <w:rPr>
          <w:color w:val="000000"/>
          <w:sz w:val="28"/>
          <w:szCs w:val="28"/>
          <w:lang w:val="ru-RU"/>
        </w:rPr>
        <w:t>жеке</w:t>
      </w:r>
      <w:r w:rsidRPr="00094CD5">
        <w:rPr>
          <w:color w:val="000000"/>
          <w:sz w:val="28"/>
          <w:szCs w:val="28"/>
        </w:rPr>
        <w:t xml:space="preserve"> </w:t>
      </w:r>
      <w:r w:rsidRPr="00A00AC7">
        <w:rPr>
          <w:color w:val="000000"/>
          <w:sz w:val="28"/>
          <w:szCs w:val="28"/>
          <w:lang w:val="ru-RU"/>
        </w:rPr>
        <w:t>басын</w:t>
      </w:r>
      <w:r w:rsidRPr="00094CD5">
        <w:rPr>
          <w:color w:val="000000"/>
          <w:sz w:val="28"/>
          <w:szCs w:val="28"/>
        </w:rPr>
        <w:t xml:space="preserve"> </w:t>
      </w:r>
      <w:r w:rsidRPr="00A00AC7">
        <w:rPr>
          <w:color w:val="000000"/>
          <w:sz w:val="28"/>
          <w:szCs w:val="28"/>
          <w:lang w:val="ru-RU"/>
        </w:rPr>
        <w:t>куәландыратын</w:t>
      </w:r>
      <w:r w:rsidRPr="00094CD5">
        <w:rPr>
          <w:color w:val="000000"/>
          <w:sz w:val="28"/>
          <w:szCs w:val="28"/>
        </w:rPr>
        <w:t xml:space="preserve"> </w:t>
      </w:r>
      <w:r w:rsidRPr="00A00AC7">
        <w:rPr>
          <w:color w:val="000000"/>
          <w:sz w:val="28"/>
          <w:szCs w:val="28"/>
          <w:lang w:val="ru-RU"/>
        </w:rPr>
        <w:t>құжаттар</w:t>
      </w:r>
      <w:r w:rsidRPr="00094CD5">
        <w:rPr>
          <w:color w:val="000000"/>
          <w:sz w:val="28"/>
          <w:szCs w:val="28"/>
        </w:rPr>
        <w:t xml:space="preserve"> </w:t>
      </w:r>
      <w:r w:rsidRPr="00A00AC7">
        <w:rPr>
          <w:color w:val="000000"/>
          <w:sz w:val="28"/>
          <w:szCs w:val="28"/>
          <w:lang w:val="ru-RU"/>
        </w:rPr>
        <w:t>туралы</w:t>
      </w:r>
      <w:r w:rsidRPr="00094CD5">
        <w:rPr>
          <w:color w:val="000000"/>
          <w:sz w:val="28"/>
          <w:szCs w:val="28"/>
        </w:rPr>
        <w:t xml:space="preserve"> </w:t>
      </w:r>
      <w:r w:rsidRPr="00A00AC7">
        <w:rPr>
          <w:color w:val="000000"/>
          <w:sz w:val="28"/>
          <w:szCs w:val="28"/>
          <w:lang w:val="ru-RU"/>
        </w:rPr>
        <w:t>мәліметтерді</w:t>
      </w:r>
      <w:r w:rsidRPr="00094CD5">
        <w:rPr>
          <w:color w:val="000000"/>
          <w:sz w:val="28"/>
          <w:szCs w:val="28"/>
        </w:rPr>
        <w:t xml:space="preserve"> </w:t>
      </w:r>
      <w:r w:rsidRPr="00A00AC7">
        <w:rPr>
          <w:color w:val="000000"/>
          <w:sz w:val="28"/>
          <w:szCs w:val="28"/>
          <w:lang w:val="ru-RU"/>
        </w:rPr>
        <w:t>уәкілетті</w:t>
      </w:r>
      <w:r w:rsidRPr="00094CD5">
        <w:rPr>
          <w:color w:val="000000"/>
          <w:sz w:val="28"/>
          <w:szCs w:val="28"/>
        </w:rPr>
        <w:t xml:space="preserve"> </w:t>
      </w:r>
      <w:r w:rsidRPr="00A00AC7">
        <w:rPr>
          <w:color w:val="000000"/>
          <w:sz w:val="28"/>
          <w:szCs w:val="28"/>
          <w:lang w:val="ru-RU"/>
        </w:rPr>
        <w:t>лауазымды</w:t>
      </w:r>
      <w:r w:rsidRPr="00094CD5">
        <w:rPr>
          <w:color w:val="000000"/>
          <w:sz w:val="28"/>
          <w:szCs w:val="28"/>
        </w:rPr>
        <w:t xml:space="preserve"> </w:t>
      </w:r>
      <w:r w:rsidRPr="00A00AC7">
        <w:rPr>
          <w:color w:val="000000"/>
          <w:sz w:val="28"/>
          <w:szCs w:val="28"/>
          <w:lang w:val="ru-RU"/>
        </w:rPr>
        <w:t>адамдардың</w:t>
      </w:r>
      <w:r w:rsidRPr="00094CD5">
        <w:rPr>
          <w:color w:val="000000"/>
          <w:sz w:val="28"/>
          <w:szCs w:val="28"/>
        </w:rPr>
        <w:t xml:space="preserve"> </w:t>
      </w:r>
      <w:r w:rsidRPr="00A00AC7">
        <w:rPr>
          <w:color w:val="000000"/>
          <w:sz w:val="28"/>
          <w:szCs w:val="28"/>
          <w:lang w:val="ru-RU"/>
        </w:rPr>
        <w:t>ЭЦҚ</w:t>
      </w:r>
      <w:r w:rsidRPr="00094CD5">
        <w:rPr>
          <w:color w:val="000000"/>
          <w:sz w:val="28"/>
          <w:szCs w:val="28"/>
        </w:rPr>
        <w:t>-</w:t>
      </w:r>
      <w:r w:rsidRPr="00A00AC7">
        <w:rPr>
          <w:color w:val="000000"/>
          <w:sz w:val="28"/>
          <w:szCs w:val="28"/>
          <w:lang w:val="ru-RU"/>
        </w:rPr>
        <w:t>мен</w:t>
      </w:r>
      <w:r w:rsidRPr="00094CD5">
        <w:rPr>
          <w:color w:val="000000"/>
          <w:sz w:val="28"/>
          <w:szCs w:val="28"/>
        </w:rPr>
        <w:t xml:space="preserve"> </w:t>
      </w:r>
      <w:r w:rsidRPr="00A00AC7">
        <w:rPr>
          <w:color w:val="000000"/>
          <w:sz w:val="28"/>
          <w:szCs w:val="28"/>
          <w:lang w:val="ru-RU"/>
        </w:rPr>
        <w:t>куәландырылған</w:t>
      </w:r>
      <w:r w:rsidRPr="00094CD5">
        <w:rPr>
          <w:color w:val="000000"/>
          <w:sz w:val="28"/>
          <w:szCs w:val="28"/>
        </w:rPr>
        <w:t xml:space="preserve"> </w:t>
      </w:r>
      <w:r w:rsidRPr="00A00AC7">
        <w:rPr>
          <w:color w:val="000000"/>
          <w:sz w:val="28"/>
          <w:szCs w:val="28"/>
          <w:lang w:val="ru-RU"/>
        </w:rPr>
        <w:t>электрондық</w:t>
      </w:r>
      <w:r w:rsidRPr="00094CD5">
        <w:rPr>
          <w:color w:val="000000"/>
          <w:sz w:val="28"/>
          <w:szCs w:val="28"/>
        </w:rPr>
        <w:t xml:space="preserve"> </w:t>
      </w:r>
      <w:r w:rsidRPr="00A00AC7">
        <w:rPr>
          <w:color w:val="000000"/>
          <w:sz w:val="28"/>
          <w:szCs w:val="28"/>
          <w:lang w:val="ru-RU"/>
        </w:rPr>
        <w:t>құжаттар</w:t>
      </w:r>
      <w:r w:rsidRPr="00094CD5">
        <w:rPr>
          <w:color w:val="000000"/>
          <w:sz w:val="28"/>
          <w:szCs w:val="28"/>
        </w:rPr>
        <w:t xml:space="preserve"> </w:t>
      </w:r>
      <w:r w:rsidRPr="00A00AC7">
        <w:rPr>
          <w:color w:val="000000"/>
          <w:sz w:val="28"/>
          <w:szCs w:val="28"/>
          <w:lang w:val="ru-RU"/>
        </w:rPr>
        <w:t>нысанында</w:t>
      </w:r>
      <w:r w:rsidRPr="00094CD5">
        <w:rPr>
          <w:color w:val="000000"/>
          <w:sz w:val="28"/>
          <w:szCs w:val="28"/>
        </w:rPr>
        <w:t xml:space="preserve"> </w:t>
      </w:r>
      <w:r w:rsidRPr="00A00AC7">
        <w:rPr>
          <w:color w:val="000000"/>
          <w:sz w:val="28"/>
          <w:szCs w:val="28"/>
          <w:lang w:val="ru-RU"/>
        </w:rPr>
        <w:t>портал</w:t>
      </w:r>
      <w:r w:rsidRPr="00094CD5">
        <w:rPr>
          <w:color w:val="000000"/>
          <w:sz w:val="28"/>
          <w:szCs w:val="28"/>
        </w:rPr>
        <w:t xml:space="preserve"> </w:t>
      </w:r>
      <w:r w:rsidRPr="00A00AC7">
        <w:rPr>
          <w:color w:val="000000"/>
          <w:sz w:val="28"/>
          <w:szCs w:val="28"/>
          <w:lang w:val="ru-RU"/>
        </w:rPr>
        <w:t>арқылы</w:t>
      </w:r>
      <w:r w:rsidRPr="00094CD5">
        <w:rPr>
          <w:color w:val="000000"/>
          <w:sz w:val="28"/>
          <w:szCs w:val="28"/>
        </w:rPr>
        <w:t xml:space="preserve"> </w:t>
      </w:r>
      <w:r w:rsidRPr="00A00AC7">
        <w:rPr>
          <w:color w:val="000000"/>
          <w:sz w:val="28"/>
          <w:szCs w:val="28"/>
          <w:lang w:val="ru-RU"/>
        </w:rPr>
        <w:t>тиісті</w:t>
      </w:r>
      <w:r w:rsidRPr="00094CD5">
        <w:rPr>
          <w:color w:val="000000"/>
          <w:sz w:val="28"/>
          <w:szCs w:val="28"/>
        </w:rPr>
        <w:t xml:space="preserve">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ақпараттық</w:t>
      </w:r>
      <w:r w:rsidRPr="00094CD5">
        <w:rPr>
          <w:color w:val="000000"/>
          <w:sz w:val="28"/>
          <w:szCs w:val="28"/>
        </w:rPr>
        <w:t xml:space="preserve"> </w:t>
      </w:r>
      <w:r w:rsidRPr="00A00AC7">
        <w:rPr>
          <w:color w:val="000000"/>
          <w:sz w:val="28"/>
          <w:szCs w:val="28"/>
          <w:lang w:val="ru-RU"/>
        </w:rPr>
        <w:t>жүйелерден</w:t>
      </w:r>
      <w:r w:rsidRPr="00094CD5">
        <w:rPr>
          <w:color w:val="000000"/>
          <w:sz w:val="28"/>
          <w:szCs w:val="28"/>
        </w:rPr>
        <w:t xml:space="preserve"> </w:t>
      </w:r>
      <w:r w:rsidRPr="00A00AC7">
        <w:rPr>
          <w:color w:val="000000"/>
          <w:sz w:val="28"/>
          <w:szCs w:val="28"/>
          <w:lang w:val="ru-RU"/>
        </w:rPr>
        <w:t>алады</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094CD5">
        <w:rPr>
          <w:color w:val="000000"/>
          <w:sz w:val="28"/>
          <w:szCs w:val="28"/>
        </w:rPr>
        <w:t xml:space="preserve">6. </w:t>
      </w:r>
      <w:r>
        <w:rPr>
          <w:color w:val="000000"/>
          <w:sz w:val="28"/>
          <w:szCs w:val="28"/>
          <w:lang w:val="ru-RU"/>
        </w:rPr>
        <w:t>Көрсетілетін</w:t>
      </w:r>
      <w:r w:rsidRPr="00094CD5">
        <w:rPr>
          <w:color w:val="000000"/>
          <w:sz w:val="28"/>
          <w:szCs w:val="28"/>
        </w:rPr>
        <w:t xml:space="preserve"> </w:t>
      </w:r>
      <w:r>
        <w:rPr>
          <w:color w:val="000000"/>
          <w:sz w:val="28"/>
          <w:szCs w:val="28"/>
          <w:lang w:val="ru-RU"/>
        </w:rPr>
        <w:t>қызметті</w:t>
      </w:r>
      <w:r w:rsidRPr="00094CD5">
        <w:rPr>
          <w:color w:val="000000"/>
          <w:sz w:val="28"/>
          <w:szCs w:val="28"/>
        </w:rPr>
        <w:t xml:space="preserve"> </w:t>
      </w:r>
      <w:r>
        <w:rPr>
          <w:color w:val="000000"/>
          <w:sz w:val="28"/>
          <w:szCs w:val="28"/>
          <w:lang w:val="ru-RU"/>
        </w:rPr>
        <w:t>алушылардан</w:t>
      </w:r>
      <w:r w:rsidRPr="00094CD5">
        <w:rPr>
          <w:color w:val="000000"/>
          <w:sz w:val="28"/>
          <w:szCs w:val="28"/>
        </w:rPr>
        <w:t xml:space="preserve"> </w:t>
      </w:r>
      <w:r>
        <w:rPr>
          <w:color w:val="000000"/>
          <w:sz w:val="28"/>
          <w:szCs w:val="28"/>
          <w:lang w:val="ru-RU"/>
        </w:rPr>
        <w:t>ақпараттық</w:t>
      </w:r>
      <w:r w:rsidRPr="00094CD5">
        <w:rPr>
          <w:color w:val="000000"/>
          <w:sz w:val="28"/>
          <w:szCs w:val="28"/>
        </w:rPr>
        <w:t xml:space="preserve"> </w:t>
      </w:r>
      <w:r>
        <w:rPr>
          <w:color w:val="000000"/>
          <w:sz w:val="28"/>
          <w:szCs w:val="28"/>
          <w:lang w:val="ru-RU"/>
        </w:rPr>
        <w:t>жүйелердегі</w:t>
      </w:r>
      <w:r w:rsidRPr="00094CD5">
        <w:rPr>
          <w:color w:val="000000"/>
          <w:sz w:val="28"/>
          <w:szCs w:val="28"/>
        </w:rPr>
        <w:t xml:space="preserve"> </w:t>
      </w:r>
      <w:r>
        <w:rPr>
          <w:color w:val="000000"/>
          <w:sz w:val="28"/>
          <w:szCs w:val="28"/>
          <w:lang w:val="ru-RU"/>
        </w:rPr>
        <w:t>құжаттар</w:t>
      </w:r>
      <w:r w:rsidRPr="00094CD5">
        <w:rPr>
          <w:color w:val="000000"/>
          <w:sz w:val="28"/>
          <w:szCs w:val="28"/>
        </w:rPr>
        <w:t xml:space="preserve"> </w:t>
      </w:r>
      <w:r>
        <w:rPr>
          <w:color w:val="000000"/>
          <w:sz w:val="28"/>
          <w:szCs w:val="28"/>
          <w:lang w:val="ru-RU"/>
        </w:rPr>
        <w:t>мен</w:t>
      </w:r>
      <w:r w:rsidRPr="00094CD5">
        <w:rPr>
          <w:color w:val="000000"/>
          <w:sz w:val="28"/>
          <w:szCs w:val="28"/>
        </w:rPr>
        <w:t xml:space="preserve"> </w:t>
      </w:r>
      <w:r>
        <w:rPr>
          <w:color w:val="000000"/>
          <w:sz w:val="28"/>
          <w:szCs w:val="28"/>
          <w:lang w:val="ru-RU"/>
        </w:rPr>
        <w:t>мәліметтерді</w:t>
      </w:r>
      <w:r w:rsidRPr="00094CD5">
        <w:rPr>
          <w:color w:val="000000"/>
          <w:sz w:val="28"/>
          <w:szCs w:val="28"/>
        </w:rPr>
        <w:t xml:space="preserve"> </w:t>
      </w:r>
      <w:r>
        <w:rPr>
          <w:color w:val="000000"/>
          <w:sz w:val="28"/>
          <w:szCs w:val="28"/>
          <w:lang w:val="ru-RU"/>
        </w:rPr>
        <w:t>сұратуға</w:t>
      </w:r>
      <w:r w:rsidRPr="00094CD5">
        <w:rPr>
          <w:color w:val="000000"/>
          <w:sz w:val="28"/>
          <w:szCs w:val="28"/>
        </w:rPr>
        <w:t xml:space="preserve"> </w:t>
      </w:r>
      <w:r>
        <w:rPr>
          <w:color w:val="000000"/>
          <w:sz w:val="28"/>
          <w:szCs w:val="28"/>
          <w:lang w:val="ru-RU"/>
        </w:rPr>
        <w:t>жол</w:t>
      </w:r>
      <w:r w:rsidRPr="00094CD5">
        <w:rPr>
          <w:color w:val="000000"/>
          <w:sz w:val="28"/>
          <w:szCs w:val="28"/>
        </w:rPr>
        <w:t xml:space="preserve"> </w:t>
      </w:r>
      <w:r>
        <w:rPr>
          <w:color w:val="000000"/>
          <w:sz w:val="28"/>
          <w:szCs w:val="28"/>
          <w:lang w:val="ru-RU"/>
        </w:rPr>
        <w:t>берілмейді</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4A0F52">
        <w:rPr>
          <w:color w:val="000000"/>
          <w:sz w:val="28"/>
          <w:szCs w:val="28"/>
          <w:lang w:val="ru-RU"/>
        </w:rPr>
        <w:t>Көрсетілетін</w:t>
      </w:r>
      <w:r w:rsidRPr="00094CD5">
        <w:rPr>
          <w:color w:val="000000"/>
          <w:sz w:val="28"/>
          <w:szCs w:val="28"/>
        </w:rPr>
        <w:t xml:space="preserve"> </w:t>
      </w:r>
      <w:r w:rsidRPr="004A0F52">
        <w:rPr>
          <w:color w:val="000000"/>
          <w:sz w:val="28"/>
          <w:szCs w:val="28"/>
          <w:lang w:val="ru-RU"/>
        </w:rPr>
        <w:t>қызметті</w:t>
      </w:r>
      <w:r w:rsidRPr="00094CD5">
        <w:rPr>
          <w:color w:val="000000"/>
          <w:sz w:val="28"/>
          <w:szCs w:val="28"/>
        </w:rPr>
        <w:t xml:space="preserve"> </w:t>
      </w:r>
      <w:r w:rsidRPr="004A0F52">
        <w:rPr>
          <w:color w:val="000000"/>
          <w:sz w:val="28"/>
          <w:szCs w:val="28"/>
          <w:lang w:val="ru-RU"/>
        </w:rPr>
        <w:t>берушіге</w:t>
      </w:r>
      <w:r w:rsidRPr="00094CD5">
        <w:rPr>
          <w:color w:val="000000"/>
          <w:sz w:val="28"/>
          <w:szCs w:val="28"/>
        </w:rPr>
        <w:t xml:space="preserve"> </w:t>
      </w:r>
      <w:r w:rsidRPr="004A0F52">
        <w:rPr>
          <w:color w:val="000000"/>
          <w:sz w:val="28"/>
          <w:szCs w:val="28"/>
          <w:lang w:val="ru-RU"/>
        </w:rPr>
        <w:t>жүгінген</w:t>
      </w:r>
      <w:r w:rsidRPr="00094CD5">
        <w:rPr>
          <w:color w:val="000000"/>
          <w:sz w:val="28"/>
          <w:szCs w:val="28"/>
        </w:rPr>
        <w:t xml:space="preserve"> </w:t>
      </w:r>
      <w:r w:rsidRPr="004A0F52">
        <w:rPr>
          <w:color w:val="000000"/>
          <w:sz w:val="28"/>
          <w:szCs w:val="28"/>
          <w:lang w:val="ru-RU"/>
        </w:rPr>
        <w:t>кезде</w:t>
      </w:r>
      <w:r w:rsidRPr="00094CD5">
        <w:rPr>
          <w:color w:val="000000"/>
          <w:sz w:val="28"/>
          <w:szCs w:val="28"/>
        </w:rPr>
        <w:t xml:space="preserve"> </w:t>
      </w:r>
      <w:r w:rsidRPr="004A0F52">
        <w:rPr>
          <w:color w:val="000000"/>
          <w:sz w:val="28"/>
          <w:szCs w:val="28"/>
          <w:lang w:val="ru-RU"/>
        </w:rPr>
        <w:t>осы</w:t>
      </w:r>
      <w:r w:rsidRPr="00094CD5">
        <w:rPr>
          <w:color w:val="000000"/>
          <w:sz w:val="28"/>
          <w:szCs w:val="28"/>
        </w:rPr>
        <w:t xml:space="preserve"> </w:t>
      </w:r>
      <w:r w:rsidRPr="004A0F52">
        <w:rPr>
          <w:color w:val="000000"/>
          <w:sz w:val="28"/>
          <w:szCs w:val="28"/>
          <w:lang w:val="ru-RU"/>
        </w:rPr>
        <w:t>бұйрыққа</w:t>
      </w:r>
      <w:r w:rsidRPr="00094CD5">
        <w:rPr>
          <w:color w:val="000000"/>
          <w:sz w:val="28"/>
          <w:szCs w:val="28"/>
        </w:rPr>
        <w:t xml:space="preserve"> 4-</w:t>
      </w:r>
      <w:r w:rsidRPr="004A0F52">
        <w:rPr>
          <w:color w:val="000000"/>
          <w:sz w:val="28"/>
          <w:szCs w:val="28"/>
          <w:lang w:val="ru-RU"/>
        </w:rPr>
        <w:t>қосымшаға</w:t>
      </w:r>
      <w:r w:rsidRPr="00094CD5">
        <w:rPr>
          <w:color w:val="000000"/>
          <w:sz w:val="28"/>
          <w:szCs w:val="28"/>
        </w:rPr>
        <w:t xml:space="preserve"> </w:t>
      </w:r>
      <w:r w:rsidRPr="004A0F52">
        <w:rPr>
          <w:color w:val="000000"/>
          <w:sz w:val="28"/>
          <w:szCs w:val="28"/>
          <w:lang w:val="ru-RU"/>
        </w:rPr>
        <w:t>сәйкес</w:t>
      </w:r>
      <w:r w:rsidRPr="00094CD5">
        <w:rPr>
          <w:color w:val="000000"/>
          <w:sz w:val="28"/>
          <w:szCs w:val="28"/>
        </w:rPr>
        <w:t xml:space="preserve"> </w:t>
      </w:r>
      <w:r w:rsidRPr="004A0F52">
        <w:rPr>
          <w:color w:val="000000"/>
          <w:sz w:val="28"/>
          <w:szCs w:val="28"/>
          <w:lang w:val="ru-RU"/>
        </w:rPr>
        <w:t>нысан</w:t>
      </w:r>
      <w:r w:rsidRPr="00094CD5">
        <w:rPr>
          <w:color w:val="000000"/>
          <w:sz w:val="28"/>
          <w:szCs w:val="28"/>
        </w:rPr>
        <w:t xml:space="preserve"> </w:t>
      </w:r>
      <w:r w:rsidRPr="004A0F52">
        <w:rPr>
          <w:color w:val="000000"/>
          <w:sz w:val="28"/>
          <w:szCs w:val="28"/>
          <w:lang w:val="ru-RU"/>
        </w:rPr>
        <w:t>бойынша</w:t>
      </w:r>
      <w:r w:rsidRPr="00094CD5">
        <w:rPr>
          <w:color w:val="000000"/>
          <w:sz w:val="28"/>
          <w:szCs w:val="28"/>
        </w:rPr>
        <w:t xml:space="preserve"> </w:t>
      </w:r>
      <w:r w:rsidRPr="004A0F52">
        <w:rPr>
          <w:color w:val="000000"/>
          <w:sz w:val="28"/>
          <w:szCs w:val="28"/>
          <w:lang w:val="ru-RU"/>
        </w:rPr>
        <w:t>резиденттігін</w:t>
      </w:r>
      <w:r w:rsidRPr="00094CD5">
        <w:rPr>
          <w:color w:val="000000"/>
          <w:sz w:val="28"/>
          <w:szCs w:val="28"/>
        </w:rPr>
        <w:t xml:space="preserve"> </w:t>
      </w:r>
      <w:r w:rsidRPr="004A0F52">
        <w:rPr>
          <w:color w:val="000000"/>
          <w:sz w:val="28"/>
          <w:szCs w:val="28"/>
          <w:lang w:val="ru-RU"/>
        </w:rPr>
        <w:t>растайтын</w:t>
      </w:r>
      <w:r w:rsidRPr="00094CD5">
        <w:rPr>
          <w:color w:val="000000"/>
          <w:sz w:val="28"/>
          <w:szCs w:val="28"/>
        </w:rPr>
        <w:t xml:space="preserve"> </w:t>
      </w:r>
      <w:r w:rsidRPr="004A0F52">
        <w:rPr>
          <w:color w:val="000000"/>
          <w:sz w:val="28"/>
          <w:szCs w:val="28"/>
          <w:lang w:val="ru-RU"/>
        </w:rPr>
        <w:t>құжат</w:t>
      </w:r>
      <w:r w:rsidRPr="00094CD5">
        <w:rPr>
          <w:color w:val="000000"/>
          <w:sz w:val="28"/>
          <w:szCs w:val="28"/>
        </w:rPr>
        <w:t xml:space="preserve"> (</w:t>
      </w:r>
      <w:r w:rsidRPr="004A0F52">
        <w:rPr>
          <w:color w:val="000000"/>
          <w:sz w:val="28"/>
          <w:szCs w:val="28"/>
          <w:lang w:val="ru-RU"/>
        </w:rPr>
        <w:t>бұдан</w:t>
      </w:r>
      <w:r w:rsidRPr="00094CD5">
        <w:rPr>
          <w:color w:val="000000"/>
          <w:sz w:val="28"/>
          <w:szCs w:val="28"/>
        </w:rPr>
        <w:t xml:space="preserve"> </w:t>
      </w:r>
      <w:r w:rsidRPr="004A0F52">
        <w:rPr>
          <w:color w:val="000000"/>
          <w:sz w:val="28"/>
          <w:szCs w:val="28"/>
          <w:lang w:val="ru-RU"/>
        </w:rPr>
        <w:t>әрі</w:t>
      </w:r>
      <w:r w:rsidRPr="00094CD5">
        <w:rPr>
          <w:color w:val="000000"/>
          <w:sz w:val="28"/>
          <w:szCs w:val="28"/>
        </w:rPr>
        <w:t xml:space="preserve"> – </w:t>
      </w:r>
      <w:r w:rsidRPr="004A0F52">
        <w:rPr>
          <w:color w:val="000000"/>
          <w:sz w:val="28"/>
          <w:szCs w:val="28"/>
          <w:lang w:val="ru-RU"/>
        </w:rPr>
        <w:t>резиденттігін</w:t>
      </w:r>
      <w:r w:rsidRPr="00094CD5">
        <w:rPr>
          <w:color w:val="000000"/>
          <w:sz w:val="28"/>
          <w:szCs w:val="28"/>
        </w:rPr>
        <w:t xml:space="preserve"> </w:t>
      </w:r>
      <w:r w:rsidRPr="004A0F52">
        <w:rPr>
          <w:color w:val="000000"/>
          <w:sz w:val="28"/>
          <w:szCs w:val="28"/>
          <w:lang w:val="ru-RU"/>
        </w:rPr>
        <w:t>растайтын</w:t>
      </w:r>
      <w:r w:rsidRPr="00094CD5">
        <w:rPr>
          <w:color w:val="000000"/>
          <w:sz w:val="28"/>
          <w:szCs w:val="28"/>
        </w:rPr>
        <w:t xml:space="preserve"> </w:t>
      </w:r>
      <w:r w:rsidRPr="004A0F52">
        <w:rPr>
          <w:color w:val="000000"/>
          <w:sz w:val="28"/>
          <w:szCs w:val="28"/>
          <w:lang w:val="ru-RU"/>
        </w:rPr>
        <w:t>құжат</w:t>
      </w:r>
      <w:r w:rsidRPr="00094CD5">
        <w:rPr>
          <w:color w:val="000000"/>
          <w:sz w:val="28"/>
          <w:szCs w:val="28"/>
        </w:rPr>
        <w:t xml:space="preserve">) </w:t>
      </w:r>
      <w:r w:rsidRPr="004A0F52">
        <w:rPr>
          <w:color w:val="000000"/>
          <w:sz w:val="28"/>
          <w:szCs w:val="28"/>
          <w:lang w:val="ru-RU"/>
        </w:rPr>
        <w:t>немесе</w:t>
      </w:r>
      <w:r w:rsidRPr="00094CD5">
        <w:rPr>
          <w:color w:val="000000"/>
          <w:sz w:val="28"/>
          <w:szCs w:val="28"/>
        </w:rPr>
        <w:t xml:space="preserve"> </w:t>
      </w:r>
      <w:r w:rsidRPr="004A0F52">
        <w:rPr>
          <w:color w:val="000000"/>
          <w:sz w:val="28"/>
          <w:szCs w:val="28"/>
          <w:lang w:val="ru-RU"/>
        </w:rPr>
        <w:t>осы</w:t>
      </w:r>
      <w:r w:rsidRPr="00094CD5">
        <w:rPr>
          <w:color w:val="000000"/>
          <w:sz w:val="28"/>
          <w:szCs w:val="28"/>
        </w:rPr>
        <w:t xml:space="preserve"> </w:t>
      </w:r>
      <w:r w:rsidRPr="004A0F52">
        <w:rPr>
          <w:color w:val="000000"/>
          <w:sz w:val="28"/>
          <w:szCs w:val="28"/>
          <w:lang w:val="ru-RU"/>
        </w:rPr>
        <w:t>бұйрыққа</w:t>
      </w:r>
      <w:r w:rsidRPr="00094CD5">
        <w:rPr>
          <w:color w:val="000000"/>
          <w:sz w:val="28"/>
          <w:szCs w:val="28"/>
        </w:rPr>
        <w:t xml:space="preserve"> 5-</w:t>
      </w:r>
      <w:r w:rsidRPr="004A0F52">
        <w:rPr>
          <w:color w:val="000000"/>
          <w:sz w:val="28"/>
          <w:szCs w:val="28"/>
          <w:lang w:val="ru-RU"/>
        </w:rPr>
        <w:t>қосымшаға</w:t>
      </w:r>
      <w:r w:rsidRPr="00094CD5">
        <w:rPr>
          <w:color w:val="000000"/>
          <w:sz w:val="28"/>
          <w:szCs w:val="28"/>
        </w:rPr>
        <w:t xml:space="preserve"> </w:t>
      </w:r>
      <w:r w:rsidRPr="004A0F52">
        <w:rPr>
          <w:color w:val="000000"/>
          <w:sz w:val="28"/>
          <w:szCs w:val="28"/>
          <w:lang w:val="ru-RU"/>
        </w:rPr>
        <w:t>сәйкес</w:t>
      </w:r>
      <w:r w:rsidRPr="00094CD5">
        <w:rPr>
          <w:color w:val="000000"/>
          <w:sz w:val="28"/>
          <w:szCs w:val="28"/>
        </w:rPr>
        <w:t xml:space="preserve"> </w:t>
      </w:r>
      <w:r w:rsidRPr="004A0F52">
        <w:rPr>
          <w:color w:val="000000"/>
          <w:sz w:val="28"/>
          <w:szCs w:val="28"/>
          <w:lang w:val="ru-RU"/>
        </w:rPr>
        <w:lastRenderedPageBreak/>
        <w:t>нысан</w:t>
      </w:r>
      <w:r w:rsidRPr="00094CD5">
        <w:rPr>
          <w:color w:val="000000"/>
          <w:sz w:val="28"/>
          <w:szCs w:val="28"/>
        </w:rPr>
        <w:t xml:space="preserve"> </w:t>
      </w:r>
      <w:r w:rsidRPr="004A0F52">
        <w:rPr>
          <w:color w:val="000000"/>
          <w:sz w:val="28"/>
          <w:szCs w:val="28"/>
          <w:lang w:val="ru-RU"/>
        </w:rPr>
        <w:t>бойынша</w:t>
      </w:r>
      <w:r w:rsidRPr="00094CD5">
        <w:rPr>
          <w:color w:val="000000"/>
          <w:sz w:val="28"/>
          <w:szCs w:val="28"/>
        </w:rPr>
        <w:t xml:space="preserve"> </w:t>
      </w:r>
      <w:r w:rsidRPr="004A0F52">
        <w:rPr>
          <w:color w:val="000000"/>
          <w:sz w:val="28"/>
          <w:szCs w:val="28"/>
          <w:lang w:val="ru-RU"/>
        </w:rPr>
        <w:t>дәлелді</w:t>
      </w:r>
      <w:r w:rsidRPr="00094CD5">
        <w:rPr>
          <w:color w:val="000000"/>
          <w:sz w:val="28"/>
          <w:szCs w:val="28"/>
        </w:rPr>
        <w:t xml:space="preserve"> </w:t>
      </w:r>
      <w:r w:rsidRPr="004A0F52">
        <w:rPr>
          <w:color w:val="000000"/>
          <w:sz w:val="28"/>
          <w:szCs w:val="28"/>
          <w:lang w:val="ru-RU"/>
        </w:rPr>
        <w:t>бас</w:t>
      </w:r>
      <w:r w:rsidRPr="00094CD5">
        <w:rPr>
          <w:color w:val="000000"/>
          <w:sz w:val="28"/>
          <w:szCs w:val="28"/>
        </w:rPr>
        <w:t xml:space="preserve"> </w:t>
      </w:r>
      <w:r w:rsidRPr="004A0F52">
        <w:rPr>
          <w:color w:val="000000"/>
          <w:sz w:val="28"/>
          <w:szCs w:val="28"/>
          <w:lang w:val="ru-RU"/>
        </w:rPr>
        <w:t>тарту</w:t>
      </w:r>
      <w:r w:rsidRPr="00094CD5">
        <w:rPr>
          <w:color w:val="000000"/>
          <w:sz w:val="28"/>
          <w:szCs w:val="28"/>
        </w:rPr>
        <w:t xml:space="preserve"> (</w:t>
      </w:r>
      <w:r w:rsidRPr="004A0F52">
        <w:rPr>
          <w:color w:val="000000"/>
          <w:sz w:val="28"/>
          <w:szCs w:val="28"/>
          <w:lang w:val="ru-RU"/>
        </w:rPr>
        <w:t>бұдан</w:t>
      </w:r>
      <w:r w:rsidRPr="00094CD5">
        <w:rPr>
          <w:color w:val="000000"/>
          <w:sz w:val="28"/>
          <w:szCs w:val="28"/>
        </w:rPr>
        <w:t xml:space="preserve"> </w:t>
      </w:r>
      <w:r w:rsidRPr="004A0F52">
        <w:rPr>
          <w:color w:val="000000"/>
          <w:sz w:val="28"/>
          <w:szCs w:val="28"/>
          <w:lang w:val="ru-RU"/>
        </w:rPr>
        <w:t>әрі</w:t>
      </w:r>
      <w:r w:rsidRPr="00094CD5">
        <w:rPr>
          <w:color w:val="000000"/>
          <w:sz w:val="28"/>
          <w:szCs w:val="28"/>
        </w:rPr>
        <w:t xml:space="preserve"> – </w:t>
      </w:r>
      <w:r w:rsidRPr="004A0F52">
        <w:rPr>
          <w:color w:val="000000"/>
          <w:sz w:val="28"/>
          <w:szCs w:val="28"/>
          <w:lang w:val="ru-RU"/>
        </w:rPr>
        <w:t>дәлелді</w:t>
      </w:r>
      <w:r w:rsidRPr="00094CD5">
        <w:rPr>
          <w:color w:val="000000"/>
          <w:sz w:val="28"/>
          <w:szCs w:val="28"/>
        </w:rPr>
        <w:t xml:space="preserve"> </w:t>
      </w:r>
      <w:r w:rsidRPr="004A0F52">
        <w:rPr>
          <w:color w:val="000000"/>
          <w:sz w:val="28"/>
          <w:szCs w:val="28"/>
          <w:lang w:val="ru-RU"/>
        </w:rPr>
        <w:t>бас</w:t>
      </w:r>
      <w:r w:rsidRPr="00094CD5">
        <w:rPr>
          <w:color w:val="000000"/>
          <w:sz w:val="28"/>
          <w:szCs w:val="28"/>
        </w:rPr>
        <w:t xml:space="preserve"> </w:t>
      </w:r>
      <w:r w:rsidRPr="004A0F52">
        <w:rPr>
          <w:color w:val="000000"/>
          <w:sz w:val="28"/>
          <w:szCs w:val="28"/>
          <w:lang w:val="ru-RU"/>
        </w:rPr>
        <w:t>тарту</w:t>
      </w:r>
      <w:r w:rsidRPr="00094CD5">
        <w:rPr>
          <w:color w:val="000000"/>
          <w:sz w:val="28"/>
          <w:szCs w:val="28"/>
        </w:rPr>
        <w:t xml:space="preserve">) </w:t>
      </w:r>
      <w:r w:rsidRPr="004A0F52">
        <w:rPr>
          <w:color w:val="000000"/>
          <w:sz w:val="28"/>
          <w:szCs w:val="28"/>
          <w:lang w:val="ru-RU"/>
        </w:rPr>
        <w:t>Лизингтің</w:t>
      </w:r>
      <w:r w:rsidRPr="00094CD5">
        <w:rPr>
          <w:color w:val="000000"/>
          <w:sz w:val="28"/>
          <w:szCs w:val="28"/>
        </w:rPr>
        <w:t xml:space="preserve"> 8-</w:t>
      </w:r>
      <w:r w:rsidRPr="004A0F52">
        <w:rPr>
          <w:color w:val="000000"/>
          <w:sz w:val="28"/>
          <w:szCs w:val="28"/>
          <w:lang w:val="ru-RU"/>
        </w:rPr>
        <w:t>тармағында</w:t>
      </w:r>
      <w:r w:rsidRPr="00094CD5">
        <w:rPr>
          <w:color w:val="000000"/>
          <w:sz w:val="28"/>
          <w:szCs w:val="28"/>
        </w:rPr>
        <w:t xml:space="preserve"> </w:t>
      </w:r>
      <w:r w:rsidRPr="004A0F52">
        <w:rPr>
          <w:color w:val="000000"/>
          <w:sz w:val="28"/>
          <w:szCs w:val="28"/>
          <w:lang w:val="ru-RU"/>
        </w:rPr>
        <w:t>көзделген</w:t>
      </w:r>
      <w:r w:rsidRPr="00094CD5">
        <w:rPr>
          <w:color w:val="000000"/>
          <w:sz w:val="28"/>
          <w:szCs w:val="28"/>
        </w:rPr>
        <w:t xml:space="preserve"> </w:t>
      </w:r>
      <w:r w:rsidRPr="004A0F52">
        <w:rPr>
          <w:color w:val="000000"/>
          <w:sz w:val="28"/>
          <w:szCs w:val="28"/>
          <w:lang w:val="ru-RU"/>
        </w:rPr>
        <w:t>жағдайларда</w:t>
      </w:r>
      <w:r w:rsidRPr="00094CD5">
        <w:rPr>
          <w:color w:val="000000"/>
          <w:sz w:val="28"/>
          <w:szCs w:val="28"/>
        </w:rPr>
        <w:t xml:space="preserve"> </w:t>
      </w:r>
      <w:r w:rsidRPr="004A0F52">
        <w:rPr>
          <w:color w:val="000000"/>
          <w:sz w:val="28"/>
          <w:szCs w:val="28"/>
          <w:lang w:val="ru-RU"/>
        </w:rPr>
        <w:t>және</w:t>
      </w:r>
      <w:r w:rsidRPr="00094CD5">
        <w:rPr>
          <w:color w:val="000000"/>
          <w:sz w:val="28"/>
          <w:szCs w:val="28"/>
        </w:rPr>
        <w:t xml:space="preserve"> </w:t>
      </w:r>
      <w:r w:rsidRPr="004A0F52">
        <w:rPr>
          <w:color w:val="000000"/>
          <w:sz w:val="28"/>
          <w:szCs w:val="28"/>
          <w:lang w:val="ru-RU"/>
        </w:rPr>
        <w:t>негіздер</w:t>
      </w:r>
      <w:r w:rsidRPr="00094CD5">
        <w:rPr>
          <w:color w:val="000000"/>
          <w:sz w:val="28"/>
          <w:szCs w:val="28"/>
        </w:rPr>
        <w:t xml:space="preserve"> </w:t>
      </w:r>
      <w:r w:rsidRPr="004A0F52">
        <w:rPr>
          <w:color w:val="000000"/>
          <w:sz w:val="28"/>
          <w:szCs w:val="28"/>
          <w:lang w:val="ru-RU"/>
        </w:rPr>
        <w:t>бойынша</w:t>
      </w:r>
      <w:r w:rsidRPr="00094CD5">
        <w:rPr>
          <w:color w:val="000000"/>
          <w:sz w:val="28"/>
          <w:szCs w:val="28"/>
        </w:rPr>
        <w:t xml:space="preserve"> </w:t>
      </w:r>
      <w:r w:rsidRPr="004A0F52">
        <w:rPr>
          <w:color w:val="000000"/>
          <w:sz w:val="28"/>
          <w:szCs w:val="28"/>
          <w:lang w:val="ru-RU"/>
        </w:rPr>
        <w:t>қағаз</w:t>
      </w:r>
      <w:r w:rsidRPr="00094CD5">
        <w:rPr>
          <w:color w:val="000000"/>
          <w:sz w:val="28"/>
          <w:szCs w:val="28"/>
        </w:rPr>
        <w:t xml:space="preserve"> </w:t>
      </w:r>
      <w:r w:rsidRPr="004A0F52">
        <w:rPr>
          <w:color w:val="000000"/>
          <w:sz w:val="28"/>
          <w:szCs w:val="28"/>
          <w:lang w:val="ru-RU"/>
        </w:rPr>
        <w:t>жеткізгіште</w:t>
      </w:r>
      <w:r w:rsidRPr="00094CD5">
        <w:rPr>
          <w:color w:val="000000"/>
          <w:sz w:val="28"/>
          <w:szCs w:val="28"/>
        </w:rPr>
        <w:t xml:space="preserve"> </w:t>
      </w:r>
      <w:r w:rsidRPr="004A0F52">
        <w:rPr>
          <w:color w:val="000000"/>
          <w:sz w:val="28"/>
          <w:szCs w:val="28"/>
          <w:lang w:val="ru-RU"/>
        </w:rPr>
        <w:t>ресімделеді</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алушы</w:t>
      </w:r>
      <w:r w:rsidRPr="00094CD5">
        <w:rPr>
          <w:color w:val="000000"/>
          <w:sz w:val="28"/>
          <w:szCs w:val="28"/>
        </w:rPr>
        <w:t xml:space="preserve"> </w:t>
      </w:r>
      <w:r w:rsidRPr="00A00AC7">
        <w:rPr>
          <w:color w:val="000000"/>
          <w:sz w:val="28"/>
          <w:szCs w:val="28"/>
          <w:lang w:val="ru-RU"/>
        </w:rPr>
        <w:t>көрсетілген</w:t>
      </w:r>
      <w:r w:rsidRPr="00094CD5">
        <w:rPr>
          <w:color w:val="000000"/>
          <w:sz w:val="28"/>
          <w:szCs w:val="28"/>
        </w:rPr>
        <w:t xml:space="preserve"> </w:t>
      </w:r>
      <w:r w:rsidRPr="00A00AC7">
        <w:rPr>
          <w:color w:val="000000"/>
          <w:sz w:val="28"/>
          <w:szCs w:val="28"/>
          <w:lang w:val="ru-RU"/>
        </w:rPr>
        <w:t>мерзімде</w:t>
      </w:r>
      <w:r w:rsidRPr="00094CD5">
        <w:rPr>
          <w:color w:val="000000"/>
          <w:sz w:val="28"/>
          <w:szCs w:val="28"/>
        </w:rPr>
        <w:t xml:space="preserve">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w:t>
      </w:r>
      <w:r w:rsidRPr="00094CD5">
        <w:rPr>
          <w:color w:val="000000"/>
          <w:sz w:val="28"/>
          <w:szCs w:val="28"/>
        </w:rPr>
        <w:t xml:space="preserve"> </w:t>
      </w:r>
      <w:r w:rsidRPr="00A00AC7">
        <w:rPr>
          <w:color w:val="000000"/>
          <w:sz w:val="28"/>
          <w:szCs w:val="28"/>
          <w:lang w:val="ru-RU"/>
        </w:rPr>
        <w:t>нәтижесін</w:t>
      </w:r>
      <w:r w:rsidRPr="00094CD5">
        <w:rPr>
          <w:color w:val="000000"/>
          <w:sz w:val="28"/>
          <w:szCs w:val="28"/>
        </w:rPr>
        <w:t xml:space="preserve"> </w:t>
      </w:r>
      <w:r w:rsidRPr="00A00AC7">
        <w:rPr>
          <w:color w:val="000000"/>
          <w:sz w:val="28"/>
          <w:szCs w:val="28"/>
          <w:lang w:val="ru-RU"/>
        </w:rPr>
        <w:t>алу</w:t>
      </w:r>
      <w:r w:rsidRPr="00094CD5">
        <w:rPr>
          <w:color w:val="000000"/>
          <w:sz w:val="28"/>
          <w:szCs w:val="28"/>
        </w:rPr>
        <w:t xml:space="preserve"> </w:t>
      </w:r>
      <w:r w:rsidRPr="00A00AC7">
        <w:rPr>
          <w:color w:val="000000"/>
          <w:sz w:val="28"/>
          <w:szCs w:val="28"/>
          <w:lang w:val="ru-RU"/>
        </w:rPr>
        <w:t>үшін</w:t>
      </w:r>
      <w:r w:rsidRPr="00094CD5">
        <w:rPr>
          <w:color w:val="000000"/>
          <w:sz w:val="28"/>
          <w:szCs w:val="28"/>
        </w:rPr>
        <w:t xml:space="preserve"> </w:t>
      </w:r>
      <w:r w:rsidRPr="00A00AC7">
        <w:rPr>
          <w:color w:val="000000"/>
          <w:sz w:val="28"/>
          <w:szCs w:val="28"/>
          <w:lang w:val="ru-RU"/>
        </w:rPr>
        <w:t>жүгінбеген</w:t>
      </w:r>
      <w:r w:rsidRPr="00094CD5">
        <w:rPr>
          <w:color w:val="000000"/>
          <w:sz w:val="28"/>
          <w:szCs w:val="28"/>
        </w:rPr>
        <w:t xml:space="preserve"> </w:t>
      </w:r>
      <w:r w:rsidRPr="00A00AC7">
        <w:rPr>
          <w:color w:val="000000"/>
          <w:sz w:val="28"/>
          <w:szCs w:val="28"/>
          <w:lang w:val="ru-RU"/>
        </w:rPr>
        <w:t>жағдайда</w:t>
      </w:r>
      <w:r w:rsidRPr="00094CD5">
        <w:rPr>
          <w:color w:val="000000"/>
          <w:sz w:val="28"/>
          <w:szCs w:val="28"/>
        </w:rPr>
        <w:t xml:space="preserve">,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беруші</w:t>
      </w:r>
      <w:r w:rsidRPr="00094CD5">
        <w:rPr>
          <w:color w:val="000000"/>
          <w:sz w:val="28"/>
          <w:szCs w:val="28"/>
        </w:rPr>
        <w:t xml:space="preserve">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алушы</w:t>
      </w:r>
      <w:r w:rsidRPr="00094CD5">
        <w:rPr>
          <w:color w:val="000000"/>
          <w:sz w:val="28"/>
          <w:szCs w:val="28"/>
        </w:rPr>
        <w:t xml:space="preserve"> </w:t>
      </w:r>
      <w:r w:rsidRPr="00A00AC7">
        <w:rPr>
          <w:color w:val="000000"/>
          <w:sz w:val="28"/>
          <w:szCs w:val="28"/>
          <w:lang w:val="ru-RU"/>
        </w:rPr>
        <w:t>алғанға</w:t>
      </w:r>
      <w:r w:rsidRPr="00094CD5">
        <w:rPr>
          <w:color w:val="000000"/>
          <w:sz w:val="28"/>
          <w:szCs w:val="28"/>
        </w:rPr>
        <w:t xml:space="preserve"> </w:t>
      </w:r>
      <w:r w:rsidRPr="00A00AC7">
        <w:rPr>
          <w:color w:val="000000"/>
          <w:sz w:val="28"/>
          <w:szCs w:val="28"/>
          <w:lang w:val="ru-RU"/>
        </w:rPr>
        <w:t>дейін</w:t>
      </w:r>
      <w:r w:rsidRPr="00094CD5">
        <w:rPr>
          <w:color w:val="000000"/>
          <w:sz w:val="28"/>
          <w:szCs w:val="28"/>
        </w:rPr>
        <w:t xml:space="preserve"> </w:t>
      </w:r>
      <w:r w:rsidRPr="00A00AC7">
        <w:rPr>
          <w:color w:val="000000"/>
          <w:sz w:val="28"/>
          <w:szCs w:val="28"/>
          <w:lang w:val="ru-RU"/>
        </w:rPr>
        <w:t>олардың</w:t>
      </w:r>
      <w:r w:rsidRPr="00094CD5">
        <w:rPr>
          <w:color w:val="000000"/>
          <w:sz w:val="28"/>
          <w:szCs w:val="28"/>
        </w:rPr>
        <w:t xml:space="preserve"> </w:t>
      </w:r>
      <w:r w:rsidRPr="00A00AC7">
        <w:rPr>
          <w:color w:val="000000"/>
          <w:sz w:val="28"/>
          <w:szCs w:val="28"/>
          <w:lang w:val="ru-RU"/>
        </w:rPr>
        <w:t>алған</w:t>
      </w:r>
      <w:r w:rsidRPr="00094CD5">
        <w:rPr>
          <w:color w:val="000000"/>
          <w:sz w:val="28"/>
          <w:szCs w:val="28"/>
        </w:rPr>
        <w:t xml:space="preserve"> </w:t>
      </w:r>
      <w:r w:rsidRPr="00A00AC7">
        <w:rPr>
          <w:color w:val="000000"/>
          <w:sz w:val="28"/>
          <w:szCs w:val="28"/>
          <w:lang w:val="ru-RU"/>
        </w:rPr>
        <w:t>жерінде</w:t>
      </w:r>
      <w:r w:rsidRPr="00094CD5">
        <w:rPr>
          <w:color w:val="000000"/>
          <w:sz w:val="28"/>
          <w:szCs w:val="28"/>
        </w:rPr>
        <w:t xml:space="preserve"> </w:t>
      </w:r>
      <w:r w:rsidRPr="00A00AC7">
        <w:rPr>
          <w:color w:val="000000"/>
          <w:sz w:val="28"/>
          <w:szCs w:val="28"/>
          <w:lang w:val="ru-RU"/>
        </w:rPr>
        <w:t>сақталуын</w:t>
      </w:r>
      <w:r w:rsidRPr="00094CD5">
        <w:rPr>
          <w:color w:val="000000"/>
          <w:sz w:val="28"/>
          <w:szCs w:val="28"/>
        </w:rPr>
        <w:t xml:space="preserve"> </w:t>
      </w:r>
      <w:r w:rsidRPr="00A00AC7">
        <w:rPr>
          <w:color w:val="000000"/>
          <w:sz w:val="28"/>
          <w:szCs w:val="28"/>
          <w:lang w:val="ru-RU"/>
        </w:rPr>
        <w:t>қамтамасыз</w:t>
      </w:r>
      <w:r w:rsidRPr="00094CD5">
        <w:rPr>
          <w:color w:val="000000"/>
          <w:sz w:val="28"/>
          <w:szCs w:val="28"/>
        </w:rPr>
        <w:t xml:space="preserve"> </w:t>
      </w:r>
      <w:r w:rsidRPr="00A00AC7">
        <w:rPr>
          <w:color w:val="000000"/>
          <w:sz w:val="28"/>
          <w:szCs w:val="28"/>
          <w:lang w:val="ru-RU"/>
        </w:rPr>
        <w:t>етеді</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корпорацияға</w:t>
      </w:r>
      <w:r w:rsidRPr="00094CD5">
        <w:rPr>
          <w:color w:val="000000"/>
          <w:sz w:val="28"/>
          <w:szCs w:val="28"/>
        </w:rPr>
        <w:t xml:space="preserve"> </w:t>
      </w:r>
      <w:r w:rsidRPr="00A00AC7">
        <w:rPr>
          <w:color w:val="000000"/>
          <w:sz w:val="28"/>
          <w:szCs w:val="28"/>
          <w:lang w:val="ru-RU"/>
        </w:rPr>
        <w:t>жүгінген</w:t>
      </w:r>
      <w:r w:rsidRPr="00094CD5">
        <w:rPr>
          <w:color w:val="000000"/>
          <w:sz w:val="28"/>
          <w:szCs w:val="28"/>
        </w:rPr>
        <w:t xml:space="preserve"> </w:t>
      </w:r>
      <w:r w:rsidRPr="00A00AC7">
        <w:rPr>
          <w:color w:val="000000"/>
          <w:sz w:val="28"/>
          <w:szCs w:val="28"/>
          <w:lang w:val="ru-RU"/>
        </w:rPr>
        <w:t>кезде</w:t>
      </w:r>
      <w:r w:rsidRPr="00094CD5">
        <w:rPr>
          <w:color w:val="000000"/>
          <w:sz w:val="28"/>
          <w:szCs w:val="28"/>
        </w:rPr>
        <w:t xml:space="preserve">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алушы</w:t>
      </w:r>
      <w:r w:rsidRPr="00094CD5">
        <w:rPr>
          <w:color w:val="000000"/>
          <w:sz w:val="28"/>
          <w:szCs w:val="28"/>
        </w:rPr>
        <w:t xml:space="preserve"> </w:t>
      </w:r>
      <w:r w:rsidRPr="00A00AC7">
        <w:rPr>
          <w:color w:val="000000"/>
          <w:sz w:val="28"/>
          <w:szCs w:val="28"/>
          <w:lang w:val="ru-RU"/>
        </w:rPr>
        <w:t>Тізбенің</w:t>
      </w:r>
      <w:r w:rsidRPr="00094CD5">
        <w:rPr>
          <w:color w:val="000000"/>
          <w:sz w:val="28"/>
          <w:szCs w:val="28"/>
        </w:rPr>
        <w:t xml:space="preserve"> 8-</w:t>
      </w:r>
      <w:r w:rsidRPr="00A00AC7">
        <w:rPr>
          <w:color w:val="000000"/>
          <w:sz w:val="28"/>
          <w:szCs w:val="28"/>
          <w:lang w:val="ru-RU"/>
        </w:rPr>
        <w:t>тармағында</w:t>
      </w:r>
      <w:r w:rsidRPr="00094CD5">
        <w:rPr>
          <w:color w:val="000000"/>
          <w:sz w:val="28"/>
          <w:szCs w:val="28"/>
        </w:rPr>
        <w:t xml:space="preserve"> </w:t>
      </w:r>
      <w:r w:rsidRPr="00A00AC7">
        <w:rPr>
          <w:color w:val="000000"/>
          <w:sz w:val="28"/>
          <w:szCs w:val="28"/>
          <w:lang w:val="ru-RU"/>
        </w:rPr>
        <w:t>көрсетілген</w:t>
      </w:r>
      <w:r w:rsidRPr="00094CD5">
        <w:rPr>
          <w:color w:val="000000"/>
          <w:sz w:val="28"/>
          <w:szCs w:val="28"/>
        </w:rPr>
        <w:t xml:space="preserve"> </w:t>
      </w:r>
      <w:r w:rsidRPr="00A00AC7">
        <w:rPr>
          <w:color w:val="000000"/>
          <w:sz w:val="28"/>
          <w:szCs w:val="28"/>
          <w:lang w:val="ru-RU"/>
        </w:rPr>
        <w:t>құжаттардың</w:t>
      </w:r>
      <w:r w:rsidRPr="00094CD5">
        <w:rPr>
          <w:color w:val="000000"/>
          <w:sz w:val="28"/>
          <w:szCs w:val="28"/>
        </w:rPr>
        <w:t xml:space="preserve"> </w:t>
      </w:r>
      <w:r w:rsidRPr="00A00AC7">
        <w:rPr>
          <w:color w:val="000000"/>
          <w:sz w:val="28"/>
          <w:szCs w:val="28"/>
          <w:lang w:val="ru-RU"/>
        </w:rPr>
        <w:t>толық</w:t>
      </w:r>
      <w:r w:rsidRPr="00094CD5">
        <w:rPr>
          <w:color w:val="000000"/>
          <w:sz w:val="28"/>
          <w:szCs w:val="28"/>
        </w:rPr>
        <w:t xml:space="preserve"> </w:t>
      </w:r>
      <w:r w:rsidRPr="00A00AC7">
        <w:rPr>
          <w:color w:val="000000"/>
          <w:sz w:val="28"/>
          <w:szCs w:val="28"/>
          <w:lang w:val="ru-RU"/>
        </w:rPr>
        <w:t>емес</w:t>
      </w:r>
      <w:r w:rsidRPr="00094CD5">
        <w:rPr>
          <w:color w:val="000000"/>
          <w:sz w:val="28"/>
          <w:szCs w:val="28"/>
        </w:rPr>
        <w:t xml:space="preserve"> </w:t>
      </w:r>
      <w:r w:rsidRPr="00A00AC7">
        <w:rPr>
          <w:color w:val="000000"/>
          <w:sz w:val="28"/>
          <w:szCs w:val="28"/>
          <w:lang w:val="ru-RU"/>
        </w:rPr>
        <w:t>топтамасын</w:t>
      </w:r>
      <w:r w:rsidRPr="00094CD5">
        <w:rPr>
          <w:color w:val="000000"/>
          <w:sz w:val="28"/>
          <w:szCs w:val="28"/>
        </w:rPr>
        <w:t xml:space="preserve">, </w:t>
      </w:r>
      <w:r w:rsidRPr="00A00AC7">
        <w:rPr>
          <w:color w:val="000000"/>
          <w:sz w:val="28"/>
          <w:szCs w:val="28"/>
          <w:lang w:val="ru-RU"/>
        </w:rPr>
        <w:t>сондай</w:t>
      </w:r>
      <w:r w:rsidRPr="00094CD5">
        <w:rPr>
          <w:color w:val="000000"/>
          <w:sz w:val="28"/>
          <w:szCs w:val="28"/>
        </w:rPr>
        <w:t>-</w:t>
      </w:r>
      <w:r w:rsidRPr="00A00AC7">
        <w:rPr>
          <w:color w:val="000000"/>
          <w:sz w:val="28"/>
          <w:szCs w:val="28"/>
          <w:lang w:val="ru-RU"/>
        </w:rPr>
        <w:t>ақ</w:t>
      </w:r>
      <w:r w:rsidRPr="00094CD5">
        <w:rPr>
          <w:color w:val="000000"/>
          <w:sz w:val="28"/>
          <w:szCs w:val="28"/>
        </w:rPr>
        <w:t xml:space="preserve"> </w:t>
      </w:r>
      <w:r w:rsidRPr="00A00AC7">
        <w:rPr>
          <w:color w:val="000000"/>
          <w:sz w:val="28"/>
          <w:szCs w:val="28"/>
          <w:lang w:val="ru-RU"/>
        </w:rPr>
        <w:t>қолданылу</w:t>
      </w:r>
      <w:r w:rsidRPr="00094CD5">
        <w:rPr>
          <w:color w:val="000000"/>
          <w:sz w:val="28"/>
          <w:szCs w:val="28"/>
        </w:rPr>
        <w:t xml:space="preserve"> </w:t>
      </w:r>
      <w:r w:rsidRPr="00A00AC7">
        <w:rPr>
          <w:color w:val="000000"/>
          <w:sz w:val="28"/>
          <w:szCs w:val="28"/>
          <w:lang w:val="ru-RU"/>
        </w:rPr>
        <w:t>мерзімі</w:t>
      </w:r>
      <w:r w:rsidRPr="00094CD5">
        <w:rPr>
          <w:color w:val="000000"/>
          <w:sz w:val="28"/>
          <w:szCs w:val="28"/>
        </w:rPr>
        <w:t xml:space="preserve"> </w:t>
      </w:r>
      <w:r w:rsidRPr="00A00AC7">
        <w:rPr>
          <w:color w:val="000000"/>
          <w:sz w:val="28"/>
          <w:szCs w:val="28"/>
          <w:lang w:val="ru-RU"/>
        </w:rPr>
        <w:t>өтіп</w:t>
      </w:r>
      <w:r w:rsidRPr="00094CD5">
        <w:rPr>
          <w:color w:val="000000"/>
          <w:sz w:val="28"/>
          <w:szCs w:val="28"/>
        </w:rPr>
        <w:t xml:space="preserve"> </w:t>
      </w:r>
      <w:r w:rsidRPr="00A00AC7">
        <w:rPr>
          <w:color w:val="000000"/>
          <w:sz w:val="28"/>
          <w:szCs w:val="28"/>
          <w:lang w:val="ru-RU"/>
        </w:rPr>
        <w:t>кеткен</w:t>
      </w:r>
      <w:r w:rsidRPr="00094CD5">
        <w:rPr>
          <w:color w:val="000000"/>
          <w:sz w:val="28"/>
          <w:szCs w:val="28"/>
        </w:rPr>
        <w:t xml:space="preserve"> </w:t>
      </w:r>
      <w:r w:rsidRPr="00A00AC7">
        <w:rPr>
          <w:color w:val="000000"/>
          <w:sz w:val="28"/>
          <w:szCs w:val="28"/>
          <w:lang w:val="ru-RU"/>
        </w:rPr>
        <w:t>құжаттарды</w:t>
      </w:r>
      <w:r w:rsidRPr="00094CD5">
        <w:rPr>
          <w:color w:val="000000"/>
          <w:sz w:val="28"/>
          <w:szCs w:val="28"/>
        </w:rPr>
        <w:t xml:space="preserve"> </w:t>
      </w:r>
      <w:r w:rsidRPr="00A00AC7">
        <w:rPr>
          <w:color w:val="000000"/>
          <w:sz w:val="28"/>
          <w:szCs w:val="28"/>
          <w:lang w:val="ru-RU"/>
        </w:rPr>
        <w:t>ұсынған</w:t>
      </w:r>
      <w:r w:rsidRPr="00094CD5">
        <w:rPr>
          <w:color w:val="000000"/>
          <w:sz w:val="28"/>
          <w:szCs w:val="28"/>
        </w:rPr>
        <w:t xml:space="preserve"> </w:t>
      </w:r>
      <w:r w:rsidRPr="00A00AC7">
        <w:rPr>
          <w:color w:val="000000"/>
          <w:sz w:val="28"/>
          <w:szCs w:val="28"/>
          <w:lang w:val="ru-RU"/>
        </w:rPr>
        <w:t>жағдайда</w:t>
      </w:r>
      <w:r w:rsidRPr="00094CD5">
        <w:rPr>
          <w:color w:val="000000"/>
          <w:sz w:val="28"/>
          <w:szCs w:val="28"/>
        </w:rPr>
        <w:t xml:space="preserve">,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корпорацияның</w:t>
      </w:r>
      <w:r w:rsidRPr="00094CD5">
        <w:rPr>
          <w:color w:val="000000"/>
          <w:sz w:val="28"/>
          <w:szCs w:val="28"/>
        </w:rPr>
        <w:t xml:space="preserve"> </w:t>
      </w:r>
      <w:r w:rsidRPr="00A00AC7">
        <w:rPr>
          <w:color w:val="000000"/>
          <w:sz w:val="28"/>
          <w:szCs w:val="28"/>
          <w:lang w:val="ru-RU"/>
        </w:rPr>
        <w:t>қызметкері</w:t>
      </w:r>
      <w:r w:rsidRPr="00094CD5">
        <w:rPr>
          <w:color w:val="000000"/>
          <w:sz w:val="28"/>
          <w:szCs w:val="28"/>
        </w:rPr>
        <w:t xml:space="preserve"> </w:t>
      </w:r>
      <w:r w:rsidRPr="00A00AC7">
        <w:rPr>
          <w:color w:val="000000"/>
          <w:sz w:val="28"/>
          <w:szCs w:val="28"/>
          <w:lang w:val="ru-RU"/>
        </w:rPr>
        <w:t>өтінішті</w:t>
      </w:r>
      <w:r w:rsidRPr="00094CD5">
        <w:rPr>
          <w:color w:val="000000"/>
          <w:sz w:val="28"/>
          <w:szCs w:val="28"/>
        </w:rPr>
        <w:t xml:space="preserve"> </w:t>
      </w:r>
      <w:r w:rsidRPr="00A00AC7">
        <w:rPr>
          <w:color w:val="000000"/>
          <w:sz w:val="28"/>
          <w:szCs w:val="28"/>
          <w:lang w:val="ru-RU"/>
        </w:rPr>
        <w:t>қабылдаудан</w:t>
      </w:r>
      <w:r w:rsidRPr="00094CD5">
        <w:rPr>
          <w:color w:val="000000"/>
          <w:sz w:val="28"/>
          <w:szCs w:val="28"/>
        </w:rPr>
        <w:t xml:space="preserve"> </w:t>
      </w:r>
      <w:r w:rsidRPr="00A00AC7">
        <w:rPr>
          <w:color w:val="000000"/>
          <w:sz w:val="28"/>
          <w:szCs w:val="28"/>
          <w:lang w:val="ru-RU"/>
        </w:rPr>
        <w:t>бас</w:t>
      </w:r>
      <w:r w:rsidRPr="00094CD5">
        <w:rPr>
          <w:color w:val="000000"/>
          <w:sz w:val="28"/>
          <w:szCs w:val="28"/>
        </w:rPr>
        <w:t xml:space="preserve"> </w:t>
      </w:r>
      <w:r w:rsidRPr="00A00AC7">
        <w:rPr>
          <w:color w:val="000000"/>
          <w:sz w:val="28"/>
          <w:szCs w:val="28"/>
          <w:lang w:val="ru-RU"/>
        </w:rPr>
        <w:t>тартады</w:t>
      </w:r>
      <w:r w:rsidRPr="00094CD5">
        <w:rPr>
          <w:color w:val="000000"/>
          <w:sz w:val="28"/>
          <w:szCs w:val="28"/>
        </w:rPr>
        <w:t xml:space="preserve"> </w:t>
      </w:r>
      <w:r w:rsidRPr="00A00AC7">
        <w:rPr>
          <w:color w:val="000000"/>
          <w:sz w:val="28"/>
          <w:szCs w:val="28"/>
          <w:lang w:val="ru-RU"/>
        </w:rPr>
        <w:t>және</w:t>
      </w:r>
      <w:r w:rsidRPr="00094CD5">
        <w:rPr>
          <w:color w:val="000000"/>
          <w:sz w:val="28"/>
          <w:szCs w:val="28"/>
        </w:rPr>
        <w:t xml:space="preserve"> </w:t>
      </w:r>
      <w:r w:rsidRPr="00A00AC7">
        <w:rPr>
          <w:color w:val="000000"/>
          <w:sz w:val="28"/>
          <w:szCs w:val="28"/>
          <w:lang w:val="ru-RU"/>
        </w:rPr>
        <w:t>осы</w:t>
      </w:r>
      <w:r w:rsidRPr="00094CD5">
        <w:rPr>
          <w:color w:val="000000"/>
          <w:sz w:val="28"/>
          <w:szCs w:val="28"/>
        </w:rPr>
        <w:t xml:space="preserve"> </w:t>
      </w:r>
      <w:r w:rsidRPr="00A00AC7">
        <w:rPr>
          <w:color w:val="000000"/>
          <w:sz w:val="28"/>
          <w:szCs w:val="28"/>
          <w:lang w:val="ru-RU"/>
        </w:rPr>
        <w:t>Қағидаларға</w:t>
      </w:r>
      <w:r w:rsidRPr="00094CD5">
        <w:rPr>
          <w:color w:val="000000"/>
          <w:sz w:val="28"/>
          <w:szCs w:val="28"/>
        </w:rPr>
        <w:t xml:space="preserve"> 2-</w:t>
      </w:r>
      <w:r w:rsidRPr="00A00AC7">
        <w:rPr>
          <w:color w:val="000000"/>
          <w:sz w:val="28"/>
          <w:szCs w:val="28"/>
          <w:lang w:val="ru-RU"/>
        </w:rPr>
        <w:t>қосымшаға</w:t>
      </w:r>
      <w:r w:rsidRPr="00094CD5">
        <w:rPr>
          <w:color w:val="000000"/>
          <w:sz w:val="28"/>
          <w:szCs w:val="28"/>
        </w:rPr>
        <w:t xml:space="preserve"> </w:t>
      </w:r>
      <w:r w:rsidRPr="00A00AC7">
        <w:rPr>
          <w:color w:val="000000"/>
          <w:sz w:val="28"/>
          <w:szCs w:val="28"/>
          <w:lang w:val="ru-RU"/>
        </w:rPr>
        <w:t>сәйкес</w:t>
      </w:r>
      <w:r w:rsidRPr="00094CD5">
        <w:rPr>
          <w:color w:val="000000"/>
          <w:sz w:val="28"/>
          <w:szCs w:val="28"/>
        </w:rPr>
        <w:t xml:space="preserve"> </w:t>
      </w:r>
      <w:r w:rsidRPr="00A00AC7">
        <w:rPr>
          <w:color w:val="000000"/>
          <w:sz w:val="28"/>
          <w:szCs w:val="28"/>
          <w:lang w:val="ru-RU"/>
        </w:rPr>
        <w:t>нысан</w:t>
      </w:r>
      <w:r w:rsidRPr="00094CD5">
        <w:rPr>
          <w:color w:val="000000"/>
          <w:sz w:val="28"/>
          <w:szCs w:val="28"/>
        </w:rPr>
        <w:t xml:space="preserve"> </w:t>
      </w:r>
      <w:r w:rsidRPr="00A00AC7">
        <w:rPr>
          <w:color w:val="000000"/>
          <w:sz w:val="28"/>
          <w:szCs w:val="28"/>
          <w:lang w:val="ru-RU"/>
        </w:rPr>
        <w:t>бойынша</w:t>
      </w:r>
      <w:r w:rsidRPr="00094CD5">
        <w:rPr>
          <w:color w:val="000000"/>
          <w:sz w:val="28"/>
          <w:szCs w:val="28"/>
        </w:rPr>
        <w:t xml:space="preserve"> </w:t>
      </w:r>
      <w:r w:rsidRPr="00A00AC7">
        <w:rPr>
          <w:color w:val="000000"/>
          <w:sz w:val="28"/>
          <w:szCs w:val="28"/>
          <w:lang w:val="ru-RU"/>
        </w:rPr>
        <w:t>құжаттарды</w:t>
      </w:r>
      <w:r w:rsidRPr="00094CD5">
        <w:rPr>
          <w:color w:val="000000"/>
          <w:sz w:val="28"/>
          <w:szCs w:val="28"/>
        </w:rPr>
        <w:t xml:space="preserve"> </w:t>
      </w:r>
      <w:r w:rsidRPr="00A00AC7">
        <w:rPr>
          <w:color w:val="000000"/>
          <w:sz w:val="28"/>
          <w:szCs w:val="28"/>
          <w:lang w:val="ru-RU"/>
        </w:rPr>
        <w:t>қабылдаудан</w:t>
      </w:r>
      <w:r w:rsidRPr="00094CD5">
        <w:rPr>
          <w:color w:val="000000"/>
          <w:sz w:val="28"/>
          <w:szCs w:val="28"/>
        </w:rPr>
        <w:t xml:space="preserve"> </w:t>
      </w:r>
      <w:r w:rsidRPr="00A00AC7">
        <w:rPr>
          <w:color w:val="000000"/>
          <w:sz w:val="28"/>
          <w:szCs w:val="28"/>
          <w:lang w:val="ru-RU"/>
        </w:rPr>
        <w:t>бас</w:t>
      </w:r>
      <w:r w:rsidRPr="00094CD5">
        <w:rPr>
          <w:color w:val="000000"/>
          <w:sz w:val="28"/>
          <w:szCs w:val="28"/>
        </w:rPr>
        <w:t xml:space="preserve"> </w:t>
      </w:r>
      <w:r w:rsidRPr="00A00AC7">
        <w:rPr>
          <w:color w:val="000000"/>
          <w:sz w:val="28"/>
          <w:szCs w:val="28"/>
          <w:lang w:val="ru-RU"/>
        </w:rPr>
        <w:t>тарту</w:t>
      </w:r>
      <w:r w:rsidRPr="00094CD5">
        <w:rPr>
          <w:color w:val="000000"/>
          <w:sz w:val="28"/>
          <w:szCs w:val="28"/>
        </w:rPr>
        <w:t xml:space="preserve"> </w:t>
      </w:r>
      <w:r w:rsidRPr="00A00AC7">
        <w:rPr>
          <w:color w:val="000000"/>
          <w:sz w:val="28"/>
          <w:szCs w:val="28"/>
          <w:lang w:val="ru-RU"/>
        </w:rPr>
        <w:t>туралы</w:t>
      </w:r>
      <w:r w:rsidRPr="00094CD5">
        <w:rPr>
          <w:color w:val="000000"/>
          <w:sz w:val="28"/>
          <w:szCs w:val="28"/>
        </w:rPr>
        <w:t xml:space="preserve"> </w:t>
      </w:r>
      <w:r w:rsidRPr="00A00AC7">
        <w:rPr>
          <w:color w:val="000000"/>
          <w:sz w:val="28"/>
          <w:szCs w:val="28"/>
          <w:lang w:val="ru-RU"/>
        </w:rPr>
        <w:t>қолхат</w:t>
      </w:r>
      <w:r w:rsidRPr="00094CD5">
        <w:rPr>
          <w:color w:val="000000"/>
          <w:sz w:val="28"/>
          <w:szCs w:val="28"/>
        </w:rPr>
        <w:t xml:space="preserve"> </w:t>
      </w:r>
      <w:r w:rsidRPr="00A00AC7">
        <w:rPr>
          <w:color w:val="000000"/>
          <w:sz w:val="28"/>
          <w:szCs w:val="28"/>
          <w:lang w:val="ru-RU"/>
        </w:rPr>
        <w:t>береді</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корпорация</w:t>
      </w:r>
      <w:r w:rsidRPr="00094CD5">
        <w:rPr>
          <w:color w:val="000000"/>
          <w:sz w:val="28"/>
          <w:szCs w:val="28"/>
        </w:rPr>
        <w:t xml:space="preserve"> </w:t>
      </w:r>
      <w:r w:rsidRPr="00A00AC7">
        <w:rPr>
          <w:color w:val="000000"/>
          <w:sz w:val="28"/>
          <w:szCs w:val="28"/>
          <w:lang w:val="ru-RU"/>
        </w:rPr>
        <w:t>арқылы</w:t>
      </w:r>
      <w:r w:rsidRPr="00094CD5">
        <w:rPr>
          <w:color w:val="000000"/>
          <w:sz w:val="28"/>
          <w:szCs w:val="28"/>
        </w:rPr>
        <w:t xml:space="preserve"> </w:t>
      </w:r>
      <w:r w:rsidRPr="00A00AC7">
        <w:rPr>
          <w:color w:val="000000"/>
          <w:sz w:val="28"/>
          <w:szCs w:val="28"/>
          <w:lang w:val="ru-RU"/>
        </w:rPr>
        <w:t>құжаттарды</w:t>
      </w:r>
      <w:r w:rsidRPr="00094CD5">
        <w:rPr>
          <w:color w:val="000000"/>
          <w:sz w:val="28"/>
          <w:szCs w:val="28"/>
        </w:rPr>
        <w:t xml:space="preserve"> </w:t>
      </w:r>
      <w:r w:rsidRPr="00A00AC7">
        <w:rPr>
          <w:color w:val="000000"/>
          <w:sz w:val="28"/>
          <w:szCs w:val="28"/>
          <w:lang w:val="ru-RU"/>
        </w:rPr>
        <w:t>қабылдау</w:t>
      </w:r>
      <w:r w:rsidRPr="00094CD5">
        <w:rPr>
          <w:color w:val="000000"/>
          <w:sz w:val="28"/>
          <w:szCs w:val="28"/>
        </w:rPr>
        <w:t xml:space="preserve"> </w:t>
      </w:r>
      <w:r w:rsidRPr="00A00AC7">
        <w:rPr>
          <w:color w:val="000000"/>
          <w:sz w:val="28"/>
          <w:szCs w:val="28"/>
          <w:lang w:val="ru-RU"/>
        </w:rPr>
        <w:t>кезінде</w:t>
      </w:r>
      <w:r w:rsidRPr="00094CD5">
        <w:rPr>
          <w:color w:val="000000"/>
          <w:sz w:val="28"/>
          <w:szCs w:val="28"/>
        </w:rPr>
        <w:t xml:space="preserve">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алушыға</w:t>
      </w:r>
      <w:r w:rsidRPr="00094CD5">
        <w:rPr>
          <w:color w:val="000000"/>
          <w:sz w:val="28"/>
          <w:szCs w:val="28"/>
        </w:rPr>
        <w:t xml:space="preserve"> </w:t>
      </w:r>
      <w:r w:rsidRPr="00A00AC7">
        <w:rPr>
          <w:color w:val="000000"/>
          <w:sz w:val="28"/>
          <w:szCs w:val="28"/>
          <w:lang w:val="ru-RU"/>
        </w:rPr>
        <w:t>беріледі</w:t>
      </w:r>
      <w:r w:rsidRPr="00380980">
        <w:rPr>
          <w:color w:val="262626" w:themeColor="text1" w:themeTint="D9"/>
          <w:sz w:val="28"/>
          <w:szCs w:val="28"/>
          <w:lang w:val="ru-RU"/>
        </w:rPr>
        <w:t>тиісті</w:t>
      </w:r>
      <w:r w:rsidRPr="00094CD5">
        <w:rPr>
          <w:color w:val="262626" w:themeColor="text1" w:themeTint="D9"/>
          <w:sz w:val="28"/>
          <w:szCs w:val="28"/>
        </w:rPr>
        <w:t xml:space="preserve"> </w:t>
      </w:r>
      <w:r w:rsidRPr="00380980">
        <w:rPr>
          <w:color w:val="262626" w:themeColor="text1" w:themeTint="D9"/>
          <w:sz w:val="28"/>
          <w:szCs w:val="28"/>
          <w:lang w:val="ru-RU"/>
        </w:rPr>
        <w:t>құжаттарды</w:t>
      </w:r>
      <w:r w:rsidRPr="00094CD5">
        <w:rPr>
          <w:color w:val="262626" w:themeColor="text1" w:themeTint="D9"/>
          <w:sz w:val="28"/>
          <w:szCs w:val="28"/>
        </w:rPr>
        <w:t xml:space="preserve"> </w:t>
      </w:r>
      <w:r w:rsidRPr="00380980">
        <w:rPr>
          <w:color w:val="262626" w:themeColor="text1" w:themeTint="D9"/>
          <w:sz w:val="28"/>
          <w:szCs w:val="28"/>
          <w:lang w:val="ru-RU"/>
        </w:rPr>
        <w:t>қабылдағаны</w:t>
      </w:r>
      <w:r w:rsidRPr="00094CD5">
        <w:rPr>
          <w:color w:val="262626" w:themeColor="text1" w:themeTint="D9"/>
          <w:sz w:val="28"/>
          <w:szCs w:val="28"/>
        </w:rPr>
        <w:t xml:space="preserve"> </w:t>
      </w:r>
      <w:r w:rsidRPr="00380980">
        <w:rPr>
          <w:color w:val="262626" w:themeColor="text1" w:themeTint="D9"/>
          <w:sz w:val="28"/>
          <w:szCs w:val="28"/>
          <w:lang w:val="ru-RU"/>
        </w:rPr>
        <w:t>туралы</w:t>
      </w:r>
      <w:r w:rsidRPr="00094CD5">
        <w:rPr>
          <w:color w:val="262626" w:themeColor="text1" w:themeTint="D9"/>
          <w:sz w:val="28"/>
          <w:szCs w:val="28"/>
        </w:rPr>
        <w:t xml:space="preserve"> </w:t>
      </w:r>
      <w:r w:rsidRPr="00380980">
        <w:rPr>
          <w:color w:val="262626" w:themeColor="text1" w:themeTint="D9"/>
          <w:sz w:val="28"/>
          <w:szCs w:val="28"/>
          <w:lang w:val="ru-RU"/>
        </w:rPr>
        <w:t>қолхат</w:t>
      </w:r>
      <w:r w:rsidRPr="00094CD5">
        <w:rPr>
          <w:color w:val="262626" w:themeColor="text1" w:themeTint="D9"/>
          <w:sz w:val="28"/>
          <w:szCs w:val="28"/>
        </w:rPr>
        <w:t>.</w:t>
      </w:r>
    </w:p>
    <w:p w:rsidR="00FD66D4" w:rsidRPr="00094CD5" w:rsidRDefault="00FD66D4" w:rsidP="00FD66D4">
      <w:pPr>
        <w:spacing w:after="0" w:line="240" w:lineRule="auto"/>
        <w:ind w:firstLine="709"/>
        <w:jc w:val="both"/>
        <w:rPr>
          <w:sz w:val="28"/>
          <w:szCs w:val="28"/>
        </w:rPr>
      </w:pP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корпорация</w:t>
      </w:r>
      <w:r w:rsidRPr="00094CD5">
        <w:rPr>
          <w:color w:val="000000"/>
          <w:sz w:val="28"/>
          <w:szCs w:val="28"/>
        </w:rPr>
        <w:t xml:space="preserve"> </w:t>
      </w:r>
      <w:r w:rsidRPr="00A00AC7">
        <w:rPr>
          <w:color w:val="000000"/>
          <w:sz w:val="28"/>
          <w:szCs w:val="28"/>
          <w:lang w:val="ru-RU"/>
        </w:rPr>
        <w:t>арқылы</w:t>
      </w:r>
      <w:r w:rsidRPr="00094CD5">
        <w:rPr>
          <w:color w:val="000000"/>
          <w:sz w:val="28"/>
          <w:szCs w:val="28"/>
        </w:rPr>
        <w:t xml:space="preserve">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көрсету</w:t>
      </w:r>
      <w:r w:rsidRPr="00094CD5">
        <w:rPr>
          <w:color w:val="000000"/>
          <w:sz w:val="28"/>
          <w:szCs w:val="28"/>
        </w:rPr>
        <w:t xml:space="preserve"> </w:t>
      </w:r>
      <w:r w:rsidRPr="00A00AC7">
        <w:rPr>
          <w:color w:val="000000"/>
          <w:sz w:val="28"/>
          <w:szCs w:val="28"/>
          <w:lang w:val="ru-RU"/>
        </w:rPr>
        <w:t>кезінде</w:t>
      </w:r>
      <w:r w:rsidRPr="00094CD5">
        <w:rPr>
          <w:color w:val="000000"/>
          <w:sz w:val="28"/>
          <w:szCs w:val="28"/>
        </w:rPr>
        <w:t xml:space="preserve"> </w:t>
      </w:r>
      <w:r w:rsidRPr="00A00AC7">
        <w:rPr>
          <w:color w:val="000000"/>
          <w:sz w:val="28"/>
          <w:szCs w:val="28"/>
          <w:lang w:val="ru-RU"/>
        </w:rPr>
        <w:t>өтініштер</w:t>
      </w:r>
      <w:r w:rsidRPr="00094CD5">
        <w:rPr>
          <w:color w:val="000000"/>
          <w:sz w:val="28"/>
          <w:szCs w:val="28"/>
        </w:rPr>
        <w:t xml:space="preserve"> </w:t>
      </w:r>
      <w:r w:rsidRPr="00A00AC7">
        <w:rPr>
          <w:color w:val="000000"/>
          <w:sz w:val="28"/>
          <w:szCs w:val="28"/>
          <w:lang w:val="ru-RU"/>
        </w:rPr>
        <w:t>мен</w:t>
      </w:r>
      <w:r w:rsidRPr="00094CD5">
        <w:rPr>
          <w:color w:val="000000"/>
          <w:sz w:val="28"/>
          <w:szCs w:val="28"/>
        </w:rPr>
        <w:t xml:space="preserve"> </w:t>
      </w:r>
      <w:r w:rsidRPr="00A00AC7">
        <w:rPr>
          <w:color w:val="000000"/>
          <w:sz w:val="28"/>
          <w:szCs w:val="28"/>
          <w:lang w:val="ru-RU"/>
        </w:rPr>
        <w:t>құжаттарды</w:t>
      </w:r>
      <w:r w:rsidRPr="00094CD5">
        <w:rPr>
          <w:color w:val="000000"/>
          <w:sz w:val="28"/>
          <w:szCs w:val="28"/>
        </w:rPr>
        <w:t xml:space="preserve"> </w:t>
      </w:r>
      <w:r w:rsidRPr="00A00AC7">
        <w:rPr>
          <w:color w:val="000000"/>
          <w:sz w:val="28"/>
          <w:szCs w:val="28"/>
          <w:lang w:val="ru-RU"/>
        </w:rPr>
        <w:t>қабылдау</w:t>
      </w:r>
      <w:r w:rsidRPr="00094CD5">
        <w:rPr>
          <w:color w:val="000000"/>
          <w:sz w:val="28"/>
          <w:szCs w:val="28"/>
        </w:rPr>
        <w:t xml:space="preserve"> </w:t>
      </w:r>
      <w:r w:rsidRPr="00A00AC7">
        <w:rPr>
          <w:color w:val="000000"/>
          <w:sz w:val="28"/>
          <w:szCs w:val="28"/>
          <w:lang w:val="ru-RU"/>
        </w:rPr>
        <w:t>күні</w:t>
      </w:r>
      <w:r w:rsidRPr="00094CD5">
        <w:rPr>
          <w:color w:val="000000"/>
          <w:sz w:val="28"/>
          <w:szCs w:val="28"/>
        </w:rPr>
        <w:t xml:space="preserve">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көрсету</w:t>
      </w:r>
      <w:r w:rsidRPr="00094CD5">
        <w:rPr>
          <w:color w:val="000000"/>
          <w:sz w:val="28"/>
          <w:szCs w:val="28"/>
        </w:rPr>
        <w:t xml:space="preserve"> </w:t>
      </w:r>
      <w:r w:rsidRPr="00A00AC7">
        <w:rPr>
          <w:color w:val="000000"/>
          <w:sz w:val="28"/>
          <w:szCs w:val="28"/>
          <w:lang w:val="ru-RU"/>
        </w:rPr>
        <w:t>мерзіміне</w:t>
      </w:r>
      <w:r w:rsidRPr="00094CD5">
        <w:rPr>
          <w:color w:val="000000"/>
          <w:sz w:val="28"/>
          <w:szCs w:val="28"/>
        </w:rPr>
        <w:t xml:space="preserve"> </w:t>
      </w:r>
      <w:r w:rsidRPr="00A00AC7">
        <w:rPr>
          <w:color w:val="000000"/>
          <w:sz w:val="28"/>
          <w:szCs w:val="28"/>
          <w:lang w:val="ru-RU"/>
        </w:rPr>
        <w:t>кірмейді</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A00AC7">
        <w:rPr>
          <w:color w:val="000000"/>
          <w:sz w:val="28"/>
          <w:szCs w:val="28"/>
          <w:lang w:val="ru-RU"/>
        </w:rPr>
        <w:t>Портал</w:t>
      </w:r>
      <w:r w:rsidRPr="00094CD5">
        <w:rPr>
          <w:color w:val="000000"/>
          <w:sz w:val="28"/>
          <w:szCs w:val="28"/>
        </w:rPr>
        <w:t xml:space="preserve"> </w:t>
      </w:r>
      <w:r w:rsidRPr="00A00AC7">
        <w:rPr>
          <w:color w:val="000000"/>
          <w:sz w:val="28"/>
          <w:szCs w:val="28"/>
          <w:lang w:val="ru-RU"/>
        </w:rPr>
        <w:t>арқылы</w:t>
      </w:r>
      <w:r w:rsidRPr="00094CD5">
        <w:rPr>
          <w:color w:val="000000"/>
          <w:sz w:val="28"/>
          <w:szCs w:val="28"/>
        </w:rPr>
        <w:t xml:space="preserve"> </w:t>
      </w:r>
      <w:r w:rsidRPr="00A00AC7">
        <w:rPr>
          <w:color w:val="000000"/>
          <w:sz w:val="28"/>
          <w:szCs w:val="28"/>
          <w:lang w:val="ru-RU"/>
        </w:rPr>
        <w:t>жүгінген</w:t>
      </w:r>
      <w:r w:rsidRPr="00094CD5">
        <w:rPr>
          <w:color w:val="000000"/>
          <w:sz w:val="28"/>
          <w:szCs w:val="28"/>
        </w:rPr>
        <w:t xml:space="preserve"> </w:t>
      </w:r>
      <w:r w:rsidRPr="00A00AC7">
        <w:rPr>
          <w:color w:val="000000"/>
          <w:sz w:val="28"/>
          <w:szCs w:val="28"/>
          <w:lang w:val="ru-RU"/>
        </w:rPr>
        <w:t>кезде</w:t>
      </w:r>
      <w:r w:rsidRPr="00094CD5">
        <w:rPr>
          <w:color w:val="000000"/>
          <w:sz w:val="28"/>
          <w:szCs w:val="28"/>
        </w:rPr>
        <w:t xml:space="preserve"> </w:t>
      </w:r>
      <w:r w:rsidRPr="00A00AC7">
        <w:rPr>
          <w:color w:val="000000"/>
          <w:sz w:val="28"/>
          <w:szCs w:val="28"/>
          <w:lang w:val="ru-RU"/>
        </w:rPr>
        <w:t>Салық</w:t>
      </w:r>
      <w:r w:rsidRPr="00094CD5">
        <w:rPr>
          <w:color w:val="000000"/>
          <w:sz w:val="28"/>
          <w:szCs w:val="28"/>
        </w:rPr>
        <w:t xml:space="preserve"> </w:t>
      </w:r>
      <w:r w:rsidRPr="00A00AC7">
        <w:rPr>
          <w:color w:val="000000"/>
          <w:sz w:val="28"/>
          <w:szCs w:val="28"/>
          <w:lang w:val="ru-RU"/>
        </w:rPr>
        <w:t>төлеуші</w:t>
      </w:r>
      <w:r w:rsidRPr="00094CD5">
        <w:rPr>
          <w:color w:val="000000"/>
          <w:sz w:val="28"/>
          <w:szCs w:val="28"/>
        </w:rPr>
        <w:t xml:space="preserve"> ​​</w:t>
      </w:r>
      <w:r w:rsidRPr="00A00AC7">
        <w:rPr>
          <w:color w:val="000000"/>
          <w:sz w:val="28"/>
          <w:szCs w:val="28"/>
          <w:lang w:val="ru-RU"/>
        </w:rPr>
        <w:t>кеңсесі</w:t>
      </w:r>
      <w:r w:rsidRPr="00094CD5">
        <w:rPr>
          <w:color w:val="000000"/>
          <w:sz w:val="28"/>
          <w:szCs w:val="28"/>
        </w:rPr>
        <w:t xml:space="preserve">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алушыға</w:t>
      </w:r>
      <w:r w:rsidRPr="00094CD5">
        <w:rPr>
          <w:color w:val="000000"/>
          <w:sz w:val="28"/>
          <w:szCs w:val="28"/>
        </w:rPr>
        <w:t xml:space="preserve">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көрсетуге</w:t>
      </w:r>
      <w:r w:rsidRPr="00094CD5">
        <w:rPr>
          <w:color w:val="000000"/>
          <w:sz w:val="28"/>
          <w:szCs w:val="28"/>
        </w:rPr>
        <w:t xml:space="preserve"> </w:t>
      </w:r>
      <w:r w:rsidRPr="00A00AC7">
        <w:rPr>
          <w:color w:val="000000"/>
          <w:sz w:val="28"/>
          <w:szCs w:val="28"/>
          <w:lang w:val="ru-RU"/>
        </w:rPr>
        <w:t>сұрау</w:t>
      </w:r>
      <w:r w:rsidRPr="00094CD5">
        <w:rPr>
          <w:color w:val="000000"/>
          <w:sz w:val="28"/>
          <w:szCs w:val="28"/>
        </w:rPr>
        <w:t xml:space="preserve"> </w:t>
      </w:r>
      <w:r w:rsidRPr="00A00AC7">
        <w:rPr>
          <w:color w:val="000000"/>
          <w:sz w:val="28"/>
          <w:szCs w:val="28"/>
          <w:lang w:val="ru-RU"/>
        </w:rPr>
        <w:t>салудың</w:t>
      </w:r>
      <w:r w:rsidRPr="00094CD5">
        <w:rPr>
          <w:color w:val="000000"/>
          <w:sz w:val="28"/>
          <w:szCs w:val="28"/>
        </w:rPr>
        <w:t xml:space="preserve"> </w:t>
      </w:r>
      <w:r w:rsidRPr="00A00AC7">
        <w:rPr>
          <w:color w:val="000000"/>
          <w:sz w:val="28"/>
          <w:szCs w:val="28"/>
          <w:lang w:val="ru-RU"/>
        </w:rPr>
        <w:t>қабылданғаны</w:t>
      </w:r>
      <w:r w:rsidRPr="00094CD5">
        <w:rPr>
          <w:color w:val="000000"/>
          <w:sz w:val="28"/>
          <w:szCs w:val="28"/>
        </w:rPr>
        <w:t xml:space="preserve"> </w:t>
      </w:r>
      <w:r w:rsidRPr="00A00AC7">
        <w:rPr>
          <w:color w:val="000000"/>
          <w:sz w:val="28"/>
          <w:szCs w:val="28"/>
          <w:lang w:val="ru-RU"/>
        </w:rPr>
        <w:t>туралы</w:t>
      </w:r>
      <w:r w:rsidRPr="00094CD5">
        <w:rPr>
          <w:color w:val="000000"/>
          <w:sz w:val="28"/>
          <w:szCs w:val="28"/>
        </w:rPr>
        <w:t xml:space="preserve"> </w:t>
      </w:r>
      <w:r w:rsidRPr="00A00AC7">
        <w:rPr>
          <w:color w:val="000000"/>
          <w:sz w:val="28"/>
          <w:szCs w:val="28"/>
          <w:lang w:val="ru-RU"/>
        </w:rPr>
        <w:t>мәртебе</w:t>
      </w:r>
      <w:r w:rsidRPr="00094CD5">
        <w:rPr>
          <w:color w:val="000000"/>
          <w:sz w:val="28"/>
          <w:szCs w:val="28"/>
        </w:rPr>
        <w:t xml:space="preserve"> </w:t>
      </w:r>
      <w:r w:rsidRPr="00A00AC7">
        <w:rPr>
          <w:color w:val="000000"/>
          <w:sz w:val="28"/>
          <w:szCs w:val="28"/>
          <w:lang w:val="ru-RU"/>
        </w:rPr>
        <w:t>жібереді</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алушы</w:t>
      </w:r>
      <w:r w:rsidRPr="00094CD5">
        <w:rPr>
          <w:color w:val="000000"/>
          <w:sz w:val="28"/>
          <w:szCs w:val="28"/>
        </w:rPr>
        <w:t xml:space="preserve">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корпорацияға</w:t>
      </w:r>
      <w:r w:rsidRPr="00094CD5">
        <w:rPr>
          <w:color w:val="000000"/>
          <w:sz w:val="28"/>
          <w:szCs w:val="28"/>
        </w:rPr>
        <w:t xml:space="preserve"> </w:t>
      </w:r>
      <w:r w:rsidRPr="00A00AC7">
        <w:rPr>
          <w:color w:val="000000"/>
          <w:sz w:val="28"/>
          <w:szCs w:val="28"/>
          <w:lang w:val="ru-RU"/>
        </w:rPr>
        <w:t>құжаттарды</w:t>
      </w:r>
      <w:r w:rsidRPr="00094CD5">
        <w:rPr>
          <w:color w:val="000000"/>
          <w:sz w:val="28"/>
          <w:szCs w:val="28"/>
        </w:rPr>
        <w:t xml:space="preserve"> </w:t>
      </w:r>
      <w:r w:rsidRPr="00A00AC7">
        <w:rPr>
          <w:color w:val="000000"/>
          <w:sz w:val="28"/>
          <w:szCs w:val="28"/>
          <w:lang w:val="ru-RU"/>
        </w:rPr>
        <w:t>тапсырған</w:t>
      </w:r>
      <w:r w:rsidRPr="00094CD5">
        <w:rPr>
          <w:color w:val="000000"/>
          <w:sz w:val="28"/>
          <w:szCs w:val="28"/>
        </w:rPr>
        <w:t xml:space="preserve"> </w:t>
      </w:r>
      <w:r w:rsidRPr="00A00AC7">
        <w:rPr>
          <w:color w:val="000000"/>
          <w:sz w:val="28"/>
          <w:szCs w:val="28"/>
          <w:lang w:val="ru-RU"/>
        </w:rPr>
        <w:t>кезде</w:t>
      </w:r>
      <w:r w:rsidRPr="00094CD5">
        <w:rPr>
          <w:color w:val="000000"/>
          <w:sz w:val="28"/>
          <w:szCs w:val="28"/>
        </w:rPr>
        <w:t xml:space="preserve">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корпорацияның</w:t>
      </w:r>
      <w:r w:rsidRPr="00094CD5">
        <w:rPr>
          <w:color w:val="000000"/>
          <w:sz w:val="28"/>
          <w:szCs w:val="28"/>
        </w:rPr>
        <w:t xml:space="preserve"> </w:t>
      </w:r>
      <w:r w:rsidRPr="00A00AC7">
        <w:rPr>
          <w:color w:val="000000"/>
          <w:sz w:val="28"/>
          <w:szCs w:val="28"/>
          <w:lang w:val="ru-RU"/>
        </w:rPr>
        <w:t>қызметкері</w:t>
      </w:r>
      <w:r w:rsidRPr="00094CD5">
        <w:rPr>
          <w:color w:val="000000"/>
          <w:sz w:val="28"/>
          <w:szCs w:val="28"/>
        </w:rPr>
        <w:t xml:space="preserve">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алушы</w:t>
      </w:r>
      <w:r w:rsidRPr="00094CD5">
        <w:rPr>
          <w:color w:val="000000"/>
          <w:sz w:val="28"/>
          <w:szCs w:val="28"/>
        </w:rPr>
        <w:t xml:space="preserve"> </w:t>
      </w:r>
      <w:r w:rsidRPr="00A00AC7">
        <w:rPr>
          <w:color w:val="000000"/>
          <w:sz w:val="28"/>
          <w:szCs w:val="28"/>
          <w:lang w:val="ru-RU"/>
        </w:rPr>
        <w:t>ұсынған</w:t>
      </w:r>
      <w:r w:rsidRPr="00094CD5">
        <w:rPr>
          <w:color w:val="000000"/>
          <w:sz w:val="28"/>
          <w:szCs w:val="28"/>
        </w:rPr>
        <w:t xml:space="preserve"> </w:t>
      </w:r>
      <w:r w:rsidRPr="00A00AC7">
        <w:rPr>
          <w:color w:val="000000"/>
          <w:sz w:val="28"/>
          <w:szCs w:val="28"/>
          <w:lang w:val="ru-RU"/>
        </w:rPr>
        <w:t>құжаттарды</w:t>
      </w:r>
      <w:r w:rsidRPr="00094CD5">
        <w:rPr>
          <w:color w:val="000000"/>
          <w:sz w:val="28"/>
          <w:szCs w:val="28"/>
        </w:rPr>
        <w:t xml:space="preserve"> </w:t>
      </w:r>
      <w:r w:rsidRPr="00A00AC7">
        <w:rPr>
          <w:color w:val="000000"/>
          <w:sz w:val="28"/>
          <w:szCs w:val="28"/>
          <w:lang w:val="ru-RU"/>
        </w:rPr>
        <w:t>қабылдайды</w:t>
      </w:r>
      <w:r w:rsidRPr="00094CD5">
        <w:rPr>
          <w:color w:val="000000"/>
          <w:sz w:val="28"/>
          <w:szCs w:val="28"/>
        </w:rPr>
        <w:t xml:space="preserve"> </w:t>
      </w:r>
      <w:r w:rsidRPr="00A00AC7">
        <w:rPr>
          <w:color w:val="000000"/>
          <w:sz w:val="28"/>
          <w:szCs w:val="28"/>
          <w:lang w:val="ru-RU"/>
        </w:rPr>
        <w:t>және</w:t>
      </w:r>
      <w:r w:rsidRPr="00094CD5">
        <w:rPr>
          <w:color w:val="000000"/>
          <w:sz w:val="28"/>
          <w:szCs w:val="28"/>
        </w:rPr>
        <w:t xml:space="preserve"> </w:t>
      </w:r>
      <w:r w:rsidRPr="00A00AC7">
        <w:rPr>
          <w:color w:val="000000"/>
          <w:sz w:val="28"/>
          <w:szCs w:val="28"/>
          <w:lang w:val="ru-RU"/>
        </w:rPr>
        <w:t>тексереді</w:t>
      </w:r>
      <w:r w:rsidRPr="00094CD5">
        <w:rPr>
          <w:color w:val="000000"/>
          <w:sz w:val="28"/>
          <w:szCs w:val="28"/>
        </w:rPr>
        <w:t xml:space="preserve">, </w:t>
      </w:r>
      <w:r w:rsidRPr="00A00AC7">
        <w:rPr>
          <w:color w:val="000000"/>
          <w:sz w:val="28"/>
          <w:szCs w:val="28"/>
          <w:lang w:val="ru-RU"/>
        </w:rPr>
        <w:t>қабылданған</w:t>
      </w:r>
      <w:r w:rsidRPr="00094CD5">
        <w:rPr>
          <w:color w:val="000000"/>
          <w:sz w:val="28"/>
          <w:szCs w:val="28"/>
        </w:rPr>
        <w:t xml:space="preserve"> </w:t>
      </w:r>
      <w:r w:rsidRPr="00A00AC7">
        <w:rPr>
          <w:color w:val="000000"/>
          <w:sz w:val="28"/>
          <w:szCs w:val="28"/>
          <w:lang w:val="ru-RU"/>
        </w:rPr>
        <w:t>құжаттарды</w:t>
      </w:r>
      <w:r w:rsidRPr="00094CD5">
        <w:rPr>
          <w:color w:val="000000"/>
          <w:sz w:val="28"/>
          <w:szCs w:val="28"/>
        </w:rPr>
        <w:t xml:space="preserve"> </w:t>
      </w:r>
      <w:r w:rsidRPr="00A00AC7">
        <w:rPr>
          <w:color w:val="000000"/>
          <w:sz w:val="28"/>
          <w:szCs w:val="28"/>
          <w:lang w:val="ru-RU"/>
        </w:rPr>
        <w:t>курьерлік</w:t>
      </w:r>
      <w:r w:rsidRPr="00094CD5">
        <w:rPr>
          <w:color w:val="000000"/>
          <w:sz w:val="28"/>
          <w:szCs w:val="28"/>
        </w:rPr>
        <w:t xml:space="preserve"> </w:t>
      </w:r>
      <w:r w:rsidRPr="00A00AC7">
        <w:rPr>
          <w:color w:val="000000"/>
          <w:sz w:val="28"/>
          <w:szCs w:val="28"/>
          <w:lang w:val="ru-RU"/>
        </w:rPr>
        <w:t>қызмет</w:t>
      </w:r>
      <w:r w:rsidRPr="00094CD5">
        <w:rPr>
          <w:color w:val="000000"/>
          <w:sz w:val="28"/>
          <w:szCs w:val="28"/>
        </w:rPr>
        <w:t xml:space="preserve"> </w:t>
      </w:r>
      <w:r w:rsidRPr="00A00AC7">
        <w:rPr>
          <w:color w:val="000000"/>
          <w:sz w:val="28"/>
          <w:szCs w:val="28"/>
          <w:lang w:val="ru-RU"/>
        </w:rPr>
        <w:t>арқылы</w:t>
      </w:r>
      <w:r w:rsidRPr="00094CD5">
        <w:rPr>
          <w:color w:val="000000"/>
          <w:sz w:val="28"/>
          <w:szCs w:val="28"/>
        </w:rPr>
        <w:t xml:space="preserve">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берушіге</w:t>
      </w:r>
      <w:r w:rsidRPr="00094CD5">
        <w:rPr>
          <w:color w:val="000000"/>
          <w:sz w:val="28"/>
          <w:szCs w:val="28"/>
        </w:rPr>
        <w:t xml:space="preserve"> </w:t>
      </w:r>
      <w:r w:rsidRPr="00A00AC7">
        <w:rPr>
          <w:color w:val="000000"/>
          <w:sz w:val="28"/>
          <w:szCs w:val="28"/>
          <w:lang w:val="ru-RU"/>
        </w:rPr>
        <w:t>жолдайды</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берушінің</w:t>
      </w:r>
      <w:r w:rsidRPr="00094CD5">
        <w:rPr>
          <w:color w:val="000000"/>
          <w:sz w:val="28"/>
          <w:szCs w:val="28"/>
        </w:rPr>
        <w:t xml:space="preserve"> </w:t>
      </w:r>
      <w:r w:rsidRPr="00A00AC7">
        <w:rPr>
          <w:color w:val="000000"/>
          <w:sz w:val="28"/>
          <w:szCs w:val="28"/>
          <w:lang w:val="ru-RU"/>
        </w:rPr>
        <w:t>құжаттарды</w:t>
      </w:r>
      <w:r w:rsidRPr="00094CD5">
        <w:rPr>
          <w:color w:val="000000"/>
          <w:sz w:val="28"/>
          <w:szCs w:val="28"/>
        </w:rPr>
        <w:t xml:space="preserve"> </w:t>
      </w:r>
      <w:r w:rsidRPr="00A00AC7">
        <w:rPr>
          <w:color w:val="000000"/>
          <w:sz w:val="28"/>
          <w:szCs w:val="28"/>
          <w:lang w:val="ru-RU"/>
        </w:rPr>
        <w:t>қабылдауға</w:t>
      </w:r>
      <w:r w:rsidRPr="00094CD5">
        <w:rPr>
          <w:color w:val="000000"/>
          <w:sz w:val="28"/>
          <w:szCs w:val="28"/>
        </w:rPr>
        <w:t xml:space="preserve"> </w:t>
      </w:r>
      <w:r w:rsidRPr="00A00AC7">
        <w:rPr>
          <w:color w:val="000000"/>
          <w:sz w:val="28"/>
          <w:szCs w:val="28"/>
          <w:lang w:val="ru-RU"/>
        </w:rPr>
        <w:t>жауапты</w:t>
      </w:r>
      <w:r w:rsidRPr="00094CD5">
        <w:rPr>
          <w:color w:val="000000"/>
          <w:sz w:val="28"/>
          <w:szCs w:val="28"/>
        </w:rPr>
        <w:t xml:space="preserve"> </w:t>
      </w:r>
      <w:r w:rsidRPr="00A00AC7">
        <w:rPr>
          <w:color w:val="000000"/>
          <w:sz w:val="28"/>
          <w:szCs w:val="28"/>
          <w:lang w:val="ru-RU"/>
        </w:rPr>
        <w:t>құрылымдық</w:t>
      </w:r>
      <w:r w:rsidRPr="00094CD5">
        <w:rPr>
          <w:color w:val="000000"/>
          <w:sz w:val="28"/>
          <w:szCs w:val="28"/>
        </w:rPr>
        <w:t xml:space="preserve"> </w:t>
      </w:r>
      <w:r w:rsidRPr="00A00AC7">
        <w:rPr>
          <w:color w:val="000000"/>
          <w:sz w:val="28"/>
          <w:szCs w:val="28"/>
          <w:lang w:val="ru-RU"/>
        </w:rPr>
        <w:t>бөлімшесі</w:t>
      </w:r>
      <w:r w:rsidRPr="00094CD5">
        <w:rPr>
          <w:color w:val="000000"/>
          <w:sz w:val="28"/>
          <w:szCs w:val="28"/>
        </w:rPr>
        <w:t xml:space="preserve"> </w:t>
      </w:r>
      <w:r w:rsidRPr="00A00AC7">
        <w:rPr>
          <w:color w:val="000000"/>
          <w:sz w:val="28"/>
          <w:szCs w:val="28"/>
          <w:lang w:val="ru-RU"/>
        </w:rPr>
        <w:t>құжаттарды</w:t>
      </w:r>
      <w:r w:rsidRPr="00094CD5">
        <w:rPr>
          <w:color w:val="000000"/>
          <w:sz w:val="28"/>
          <w:szCs w:val="28"/>
        </w:rPr>
        <w:t xml:space="preserve"> </w:t>
      </w:r>
      <w:r w:rsidRPr="00A00AC7">
        <w:rPr>
          <w:color w:val="000000"/>
          <w:sz w:val="28"/>
          <w:szCs w:val="28"/>
          <w:lang w:val="ru-RU"/>
        </w:rPr>
        <w:t>қабылдау</w:t>
      </w:r>
      <w:r w:rsidRPr="00094CD5">
        <w:rPr>
          <w:color w:val="000000"/>
          <w:sz w:val="28"/>
          <w:szCs w:val="28"/>
        </w:rPr>
        <w:t xml:space="preserve"> </w:t>
      </w:r>
      <w:r w:rsidRPr="00A00AC7">
        <w:rPr>
          <w:color w:val="000000"/>
          <w:sz w:val="28"/>
          <w:szCs w:val="28"/>
          <w:lang w:val="ru-RU"/>
        </w:rPr>
        <w:t>күні</w:t>
      </w:r>
      <w:r w:rsidRPr="00094CD5">
        <w:rPr>
          <w:color w:val="000000"/>
          <w:sz w:val="28"/>
          <w:szCs w:val="28"/>
        </w:rPr>
        <w:t xml:space="preserve"> </w:t>
      </w:r>
      <w:r w:rsidRPr="00A00AC7">
        <w:rPr>
          <w:color w:val="000000"/>
          <w:sz w:val="28"/>
          <w:szCs w:val="28"/>
          <w:lang w:val="ru-RU"/>
        </w:rPr>
        <w:t>ұсынылған</w:t>
      </w:r>
      <w:r w:rsidRPr="00094CD5">
        <w:rPr>
          <w:color w:val="000000"/>
          <w:sz w:val="28"/>
          <w:szCs w:val="28"/>
        </w:rPr>
        <w:t xml:space="preserve"> </w:t>
      </w:r>
      <w:r w:rsidRPr="00A00AC7">
        <w:rPr>
          <w:color w:val="000000"/>
          <w:sz w:val="28"/>
          <w:szCs w:val="28"/>
          <w:lang w:val="ru-RU"/>
        </w:rPr>
        <w:t>құжаттарды</w:t>
      </w:r>
      <w:r w:rsidRPr="00094CD5">
        <w:rPr>
          <w:color w:val="000000"/>
          <w:sz w:val="28"/>
          <w:szCs w:val="28"/>
        </w:rPr>
        <w:t xml:space="preserve"> </w:t>
      </w:r>
      <w:r w:rsidRPr="00A00AC7">
        <w:rPr>
          <w:color w:val="000000"/>
          <w:sz w:val="28"/>
          <w:szCs w:val="28"/>
          <w:lang w:val="ru-RU"/>
        </w:rPr>
        <w:t>қабылдауды</w:t>
      </w:r>
      <w:r w:rsidRPr="00094CD5">
        <w:rPr>
          <w:color w:val="000000"/>
          <w:sz w:val="28"/>
          <w:szCs w:val="28"/>
        </w:rPr>
        <w:t xml:space="preserve">, </w:t>
      </w:r>
      <w:r w:rsidRPr="00A00AC7">
        <w:rPr>
          <w:color w:val="000000"/>
          <w:sz w:val="28"/>
          <w:szCs w:val="28"/>
          <w:lang w:val="ru-RU"/>
        </w:rPr>
        <w:t>тексеруді</w:t>
      </w:r>
      <w:r w:rsidRPr="00094CD5">
        <w:rPr>
          <w:color w:val="000000"/>
          <w:sz w:val="28"/>
          <w:szCs w:val="28"/>
        </w:rPr>
        <w:t xml:space="preserve"> </w:t>
      </w:r>
      <w:r w:rsidRPr="00A00AC7">
        <w:rPr>
          <w:color w:val="000000"/>
          <w:sz w:val="28"/>
          <w:szCs w:val="28"/>
          <w:lang w:val="ru-RU"/>
        </w:rPr>
        <w:t>және</w:t>
      </w:r>
      <w:r w:rsidRPr="00094CD5">
        <w:rPr>
          <w:color w:val="000000"/>
          <w:sz w:val="28"/>
          <w:szCs w:val="28"/>
        </w:rPr>
        <w:t xml:space="preserve"> </w:t>
      </w:r>
      <w:r w:rsidRPr="00A00AC7">
        <w:rPr>
          <w:color w:val="000000"/>
          <w:sz w:val="28"/>
          <w:szCs w:val="28"/>
          <w:lang w:val="ru-RU"/>
        </w:rPr>
        <w:t>тіркеуді</w:t>
      </w:r>
      <w:r w:rsidRPr="00094CD5">
        <w:rPr>
          <w:color w:val="000000"/>
          <w:sz w:val="28"/>
          <w:szCs w:val="28"/>
        </w:rPr>
        <w:t xml:space="preserve">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алушы</w:t>
      </w:r>
      <w:r w:rsidRPr="00094CD5">
        <w:rPr>
          <w:color w:val="000000"/>
          <w:sz w:val="28"/>
          <w:szCs w:val="28"/>
        </w:rPr>
        <w:t xml:space="preserve"> </w:t>
      </w:r>
      <w:r w:rsidRPr="00A00AC7">
        <w:rPr>
          <w:color w:val="000000"/>
          <w:sz w:val="28"/>
          <w:szCs w:val="28"/>
          <w:lang w:val="ru-RU"/>
        </w:rPr>
        <w:t>Қазақстан</w:t>
      </w:r>
      <w:r w:rsidRPr="00094CD5">
        <w:rPr>
          <w:color w:val="000000"/>
          <w:sz w:val="28"/>
          <w:szCs w:val="28"/>
        </w:rPr>
        <w:t xml:space="preserve"> </w:t>
      </w:r>
      <w:r w:rsidRPr="00A00AC7">
        <w:rPr>
          <w:color w:val="000000"/>
          <w:sz w:val="28"/>
          <w:szCs w:val="28"/>
          <w:lang w:val="ru-RU"/>
        </w:rPr>
        <w:t>Республикасының</w:t>
      </w:r>
      <w:r w:rsidRPr="00094CD5">
        <w:rPr>
          <w:color w:val="000000"/>
          <w:sz w:val="28"/>
          <w:szCs w:val="28"/>
        </w:rPr>
        <w:t xml:space="preserve"> </w:t>
      </w:r>
      <w:r w:rsidRPr="00A00AC7">
        <w:rPr>
          <w:color w:val="000000"/>
          <w:sz w:val="28"/>
          <w:szCs w:val="28"/>
          <w:lang w:val="ru-RU"/>
        </w:rPr>
        <w:t>Еңбек</w:t>
      </w:r>
      <w:r w:rsidRPr="00094CD5">
        <w:rPr>
          <w:color w:val="000000"/>
          <w:sz w:val="28"/>
          <w:szCs w:val="28"/>
        </w:rPr>
        <w:t xml:space="preserve"> </w:t>
      </w:r>
      <w:r w:rsidRPr="00A00AC7">
        <w:rPr>
          <w:color w:val="000000"/>
          <w:sz w:val="28"/>
          <w:szCs w:val="28"/>
          <w:lang w:val="ru-RU"/>
        </w:rPr>
        <w:t>кодексіне</w:t>
      </w:r>
      <w:r w:rsidRPr="00094CD5">
        <w:rPr>
          <w:color w:val="000000"/>
          <w:sz w:val="28"/>
          <w:szCs w:val="28"/>
        </w:rPr>
        <w:t xml:space="preserve"> </w:t>
      </w:r>
      <w:r w:rsidRPr="00A00AC7">
        <w:rPr>
          <w:color w:val="000000"/>
          <w:sz w:val="28"/>
          <w:szCs w:val="28"/>
          <w:lang w:val="ru-RU"/>
        </w:rPr>
        <w:t>және</w:t>
      </w:r>
      <w:r w:rsidRPr="00094CD5">
        <w:rPr>
          <w:color w:val="000000"/>
          <w:sz w:val="28"/>
          <w:szCs w:val="28"/>
        </w:rPr>
        <w:t xml:space="preserve"> </w:t>
      </w:r>
      <w:r w:rsidRPr="00A00AC7">
        <w:rPr>
          <w:color w:val="000000"/>
          <w:sz w:val="28"/>
          <w:szCs w:val="28"/>
          <w:lang w:val="ru-RU"/>
        </w:rPr>
        <w:t>Қазақстан</w:t>
      </w:r>
      <w:r w:rsidRPr="00094CD5">
        <w:rPr>
          <w:color w:val="000000"/>
          <w:sz w:val="28"/>
          <w:szCs w:val="28"/>
        </w:rPr>
        <w:t xml:space="preserve"> </w:t>
      </w:r>
      <w:r w:rsidRPr="00A00AC7">
        <w:rPr>
          <w:color w:val="000000"/>
          <w:sz w:val="28"/>
          <w:szCs w:val="28"/>
          <w:lang w:val="ru-RU"/>
        </w:rPr>
        <w:t>Республикасының</w:t>
      </w:r>
      <w:r w:rsidRPr="00094CD5">
        <w:rPr>
          <w:color w:val="000000"/>
          <w:sz w:val="28"/>
          <w:szCs w:val="28"/>
        </w:rPr>
        <w:t xml:space="preserve"> </w:t>
      </w:r>
      <w:r w:rsidRPr="00A00AC7">
        <w:rPr>
          <w:color w:val="000000"/>
          <w:sz w:val="28"/>
          <w:szCs w:val="28"/>
          <w:lang w:val="ru-RU"/>
        </w:rPr>
        <w:t>Заңына</w:t>
      </w:r>
      <w:r w:rsidRPr="00094CD5">
        <w:rPr>
          <w:color w:val="000000"/>
          <w:sz w:val="28"/>
          <w:szCs w:val="28"/>
        </w:rPr>
        <w:t xml:space="preserve"> </w:t>
      </w:r>
      <w:r w:rsidRPr="00A00AC7">
        <w:rPr>
          <w:color w:val="000000"/>
          <w:sz w:val="28"/>
          <w:szCs w:val="28"/>
          <w:lang w:val="ru-RU"/>
        </w:rPr>
        <w:t>сәйкес</w:t>
      </w:r>
      <w:r w:rsidRPr="00094CD5">
        <w:rPr>
          <w:color w:val="000000"/>
          <w:sz w:val="28"/>
          <w:szCs w:val="28"/>
        </w:rPr>
        <w:t xml:space="preserve"> </w:t>
      </w:r>
      <w:r w:rsidRPr="00A00AC7">
        <w:rPr>
          <w:color w:val="000000"/>
          <w:sz w:val="28"/>
          <w:szCs w:val="28"/>
          <w:lang w:val="ru-RU"/>
        </w:rPr>
        <w:t>жұмыс</w:t>
      </w:r>
      <w:r w:rsidRPr="00094CD5">
        <w:rPr>
          <w:color w:val="000000"/>
          <w:sz w:val="28"/>
          <w:szCs w:val="28"/>
        </w:rPr>
        <w:t xml:space="preserve"> </w:t>
      </w:r>
      <w:r w:rsidRPr="00A00AC7">
        <w:rPr>
          <w:color w:val="000000"/>
          <w:sz w:val="28"/>
          <w:szCs w:val="28"/>
          <w:lang w:val="ru-RU"/>
        </w:rPr>
        <w:t>уақыты</w:t>
      </w:r>
      <w:r w:rsidRPr="00094CD5">
        <w:rPr>
          <w:color w:val="000000"/>
          <w:sz w:val="28"/>
          <w:szCs w:val="28"/>
        </w:rPr>
        <w:t xml:space="preserve"> </w:t>
      </w:r>
      <w:r w:rsidRPr="00A00AC7">
        <w:rPr>
          <w:color w:val="000000"/>
          <w:sz w:val="28"/>
          <w:szCs w:val="28"/>
          <w:lang w:val="ru-RU"/>
        </w:rPr>
        <w:t>аяқталғаннан</w:t>
      </w:r>
      <w:r w:rsidRPr="00094CD5">
        <w:rPr>
          <w:color w:val="000000"/>
          <w:sz w:val="28"/>
          <w:szCs w:val="28"/>
        </w:rPr>
        <w:t xml:space="preserve"> </w:t>
      </w:r>
      <w:r w:rsidRPr="00A00AC7">
        <w:rPr>
          <w:color w:val="000000"/>
          <w:sz w:val="28"/>
          <w:szCs w:val="28"/>
          <w:lang w:val="ru-RU"/>
        </w:rPr>
        <w:t>кейін</w:t>
      </w:r>
      <w:r w:rsidRPr="00094CD5">
        <w:rPr>
          <w:color w:val="000000"/>
          <w:sz w:val="28"/>
          <w:szCs w:val="28"/>
        </w:rPr>
        <w:t xml:space="preserve">, </w:t>
      </w:r>
      <w:r w:rsidRPr="00A00AC7">
        <w:rPr>
          <w:color w:val="000000"/>
          <w:sz w:val="28"/>
          <w:szCs w:val="28"/>
          <w:lang w:val="ru-RU"/>
        </w:rPr>
        <w:t>демалыс</w:t>
      </w:r>
      <w:r w:rsidRPr="00094CD5">
        <w:rPr>
          <w:color w:val="000000"/>
          <w:sz w:val="28"/>
          <w:szCs w:val="28"/>
        </w:rPr>
        <w:t xml:space="preserve"> </w:t>
      </w:r>
      <w:r w:rsidRPr="00A00AC7">
        <w:rPr>
          <w:color w:val="000000"/>
          <w:sz w:val="28"/>
          <w:szCs w:val="28"/>
          <w:lang w:val="ru-RU"/>
        </w:rPr>
        <w:t>және</w:t>
      </w:r>
      <w:r w:rsidRPr="00094CD5">
        <w:rPr>
          <w:color w:val="000000"/>
          <w:sz w:val="28"/>
          <w:szCs w:val="28"/>
        </w:rPr>
        <w:t xml:space="preserve"> </w:t>
      </w:r>
      <w:r w:rsidRPr="00A00AC7">
        <w:rPr>
          <w:color w:val="000000"/>
          <w:sz w:val="28"/>
          <w:szCs w:val="28"/>
          <w:lang w:val="ru-RU"/>
        </w:rPr>
        <w:t>мереке</w:t>
      </w:r>
      <w:r w:rsidRPr="00094CD5">
        <w:rPr>
          <w:color w:val="000000"/>
          <w:sz w:val="28"/>
          <w:szCs w:val="28"/>
        </w:rPr>
        <w:t xml:space="preserve"> </w:t>
      </w:r>
      <w:r w:rsidRPr="00A00AC7">
        <w:rPr>
          <w:color w:val="000000"/>
          <w:sz w:val="28"/>
          <w:szCs w:val="28"/>
          <w:lang w:val="ru-RU"/>
        </w:rPr>
        <w:t>күндері</w:t>
      </w:r>
      <w:r w:rsidRPr="00094CD5">
        <w:rPr>
          <w:color w:val="000000"/>
          <w:sz w:val="28"/>
          <w:szCs w:val="28"/>
        </w:rPr>
        <w:t xml:space="preserve"> </w:t>
      </w:r>
      <w:r w:rsidRPr="00A00AC7">
        <w:rPr>
          <w:color w:val="000000"/>
          <w:sz w:val="28"/>
          <w:szCs w:val="28"/>
          <w:lang w:val="ru-RU"/>
        </w:rPr>
        <w:t>жүгінген</w:t>
      </w:r>
      <w:r w:rsidRPr="00094CD5">
        <w:rPr>
          <w:color w:val="000000"/>
          <w:sz w:val="28"/>
          <w:szCs w:val="28"/>
        </w:rPr>
        <w:t xml:space="preserve"> </w:t>
      </w:r>
      <w:r w:rsidRPr="00A00AC7">
        <w:rPr>
          <w:color w:val="000000"/>
          <w:sz w:val="28"/>
          <w:szCs w:val="28"/>
          <w:lang w:val="ru-RU"/>
        </w:rPr>
        <w:t>жағдайда</w:t>
      </w:r>
      <w:r w:rsidRPr="00094CD5">
        <w:rPr>
          <w:color w:val="000000"/>
          <w:sz w:val="28"/>
          <w:szCs w:val="28"/>
        </w:rPr>
        <w:t xml:space="preserve">) </w:t>
      </w:r>
      <w:r w:rsidRPr="00A00AC7">
        <w:rPr>
          <w:color w:val="000000"/>
          <w:sz w:val="28"/>
          <w:szCs w:val="28"/>
          <w:lang w:val="ru-RU"/>
        </w:rPr>
        <w:t>жүзеге</w:t>
      </w:r>
      <w:r w:rsidRPr="00094CD5">
        <w:rPr>
          <w:color w:val="000000"/>
          <w:sz w:val="28"/>
          <w:szCs w:val="28"/>
        </w:rPr>
        <w:t xml:space="preserve"> </w:t>
      </w:r>
      <w:r w:rsidRPr="00A00AC7">
        <w:rPr>
          <w:color w:val="000000"/>
          <w:sz w:val="28"/>
          <w:szCs w:val="28"/>
          <w:lang w:val="ru-RU"/>
        </w:rPr>
        <w:t>асырады</w:t>
      </w:r>
      <w:r w:rsidRPr="00094CD5">
        <w:rPr>
          <w:color w:val="000000"/>
          <w:sz w:val="28"/>
          <w:szCs w:val="28"/>
        </w:rPr>
        <w:t>.</w:t>
      </w:r>
      <w:r w:rsidRPr="00094CD5">
        <w:rPr>
          <w:color w:val="000000"/>
          <w:sz w:val="28"/>
          <w:szCs w:val="28"/>
        </w:rPr>
        <w:br/>
        <w:t>«</w:t>
      </w:r>
      <w:r w:rsidRPr="00A00AC7">
        <w:rPr>
          <w:color w:val="000000"/>
          <w:sz w:val="28"/>
          <w:szCs w:val="28"/>
          <w:lang w:val="ru-RU"/>
        </w:rPr>
        <w:t>Қазақстан</w:t>
      </w:r>
      <w:r w:rsidRPr="00094CD5">
        <w:rPr>
          <w:color w:val="000000"/>
          <w:sz w:val="28"/>
          <w:szCs w:val="28"/>
        </w:rPr>
        <w:t xml:space="preserve"> </w:t>
      </w:r>
      <w:r w:rsidRPr="00A00AC7">
        <w:rPr>
          <w:color w:val="000000"/>
          <w:sz w:val="28"/>
          <w:szCs w:val="28"/>
          <w:lang w:val="ru-RU"/>
        </w:rPr>
        <w:t>Республикасындағы</w:t>
      </w:r>
      <w:r w:rsidRPr="00094CD5">
        <w:rPr>
          <w:color w:val="000000"/>
          <w:sz w:val="28"/>
          <w:szCs w:val="28"/>
        </w:rPr>
        <w:t xml:space="preserve"> </w:t>
      </w:r>
      <w:r w:rsidRPr="00A00AC7">
        <w:rPr>
          <w:color w:val="000000"/>
          <w:sz w:val="28"/>
          <w:szCs w:val="28"/>
          <w:lang w:val="ru-RU"/>
        </w:rPr>
        <w:t>мереке</w:t>
      </w:r>
      <w:r w:rsidRPr="00094CD5">
        <w:rPr>
          <w:color w:val="000000"/>
          <w:sz w:val="28"/>
          <w:szCs w:val="28"/>
        </w:rPr>
        <w:t xml:space="preserve"> </w:t>
      </w:r>
      <w:r w:rsidRPr="00A00AC7">
        <w:rPr>
          <w:color w:val="000000"/>
          <w:sz w:val="28"/>
          <w:szCs w:val="28"/>
          <w:lang w:val="ru-RU"/>
        </w:rPr>
        <w:t>күндері</w:t>
      </w:r>
      <w:r w:rsidRPr="00094CD5">
        <w:rPr>
          <w:color w:val="000000"/>
          <w:sz w:val="28"/>
          <w:szCs w:val="28"/>
        </w:rPr>
        <w:t xml:space="preserve">», </w:t>
      </w:r>
      <w:r w:rsidRPr="00A00AC7">
        <w:rPr>
          <w:color w:val="000000"/>
          <w:sz w:val="28"/>
          <w:szCs w:val="28"/>
          <w:lang w:val="ru-RU"/>
        </w:rPr>
        <w:t>өтініштерді</w:t>
      </w:r>
      <w:r w:rsidRPr="00094CD5">
        <w:rPr>
          <w:color w:val="000000"/>
          <w:sz w:val="28"/>
          <w:szCs w:val="28"/>
        </w:rPr>
        <w:t xml:space="preserve"> </w:t>
      </w:r>
      <w:r w:rsidRPr="00A00AC7">
        <w:rPr>
          <w:color w:val="000000"/>
          <w:sz w:val="28"/>
          <w:szCs w:val="28"/>
          <w:lang w:val="ru-RU"/>
        </w:rPr>
        <w:t>қабылдау</w:t>
      </w:r>
      <w:r w:rsidRPr="00094CD5">
        <w:rPr>
          <w:color w:val="000000"/>
          <w:sz w:val="28"/>
          <w:szCs w:val="28"/>
        </w:rPr>
        <w:t xml:space="preserve"> </w:t>
      </w:r>
      <w:r w:rsidRPr="00A00AC7">
        <w:rPr>
          <w:color w:val="000000"/>
          <w:sz w:val="28"/>
          <w:szCs w:val="28"/>
          <w:lang w:val="ru-RU"/>
        </w:rPr>
        <w:t>және</w:t>
      </w:r>
      <w:r w:rsidRPr="00094CD5">
        <w:rPr>
          <w:color w:val="000000"/>
          <w:sz w:val="28"/>
          <w:szCs w:val="28"/>
        </w:rPr>
        <w:t xml:space="preserve">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көрсету</w:t>
      </w:r>
      <w:r w:rsidRPr="00094CD5">
        <w:rPr>
          <w:color w:val="000000"/>
          <w:sz w:val="28"/>
          <w:szCs w:val="28"/>
        </w:rPr>
        <w:t xml:space="preserve"> </w:t>
      </w:r>
      <w:r w:rsidRPr="00A00AC7">
        <w:rPr>
          <w:color w:val="000000"/>
          <w:sz w:val="28"/>
          <w:szCs w:val="28"/>
          <w:lang w:val="ru-RU"/>
        </w:rPr>
        <w:t>нәтижесін</w:t>
      </w:r>
      <w:r w:rsidRPr="00094CD5">
        <w:rPr>
          <w:color w:val="000000"/>
          <w:sz w:val="28"/>
          <w:szCs w:val="28"/>
        </w:rPr>
        <w:t xml:space="preserve"> </w:t>
      </w:r>
      <w:r w:rsidRPr="00A00AC7">
        <w:rPr>
          <w:color w:val="000000"/>
          <w:sz w:val="28"/>
          <w:szCs w:val="28"/>
          <w:lang w:val="ru-RU"/>
        </w:rPr>
        <w:t>беру</w:t>
      </w:r>
      <w:r w:rsidRPr="00094CD5">
        <w:rPr>
          <w:color w:val="000000"/>
          <w:sz w:val="28"/>
          <w:szCs w:val="28"/>
        </w:rPr>
        <w:t xml:space="preserve"> </w:t>
      </w:r>
      <w:r w:rsidRPr="00A00AC7">
        <w:rPr>
          <w:color w:val="000000"/>
          <w:sz w:val="28"/>
          <w:szCs w:val="28"/>
          <w:lang w:val="ru-RU"/>
        </w:rPr>
        <w:t>келесі</w:t>
      </w:r>
      <w:r w:rsidRPr="00094CD5">
        <w:rPr>
          <w:color w:val="000000"/>
          <w:sz w:val="28"/>
          <w:szCs w:val="28"/>
        </w:rPr>
        <w:t xml:space="preserve"> </w:t>
      </w:r>
      <w:r w:rsidRPr="00A00AC7">
        <w:rPr>
          <w:color w:val="000000"/>
          <w:sz w:val="28"/>
          <w:szCs w:val="28"/>
          <w:lang w:val="ru-RU"/>
        </w:rPr>
        <w:t>жұмыс</w:t>
      </w:r>
      <w:r w:rsidRPr="00094CD5">
        <w:rPr>
          <w:color w:val="000000"/>
          <w:sz w:val="28"/>
          <w:szCs w:val="28"/>
        </w:rPr>
        <w:t xml:space="preserve"> </w:t>
      </w:r>
      <w:r w:rsidRPr="00A00AC7">
        <w:rPr>
          <w:color w:val="000000"/>
          <w:sz w:val="28"/>
          <w:szCs w:val="28"/>
          <w:lang w:val="ru-RU"/>
        </w:rPr>
        <w:t>күні</w:t>
      </w:r>
      <w:r w:rsidRPr="00094CD5">
        <w:rPr>
          <w:color w:val="000000"/>
          <w:sz w:val="28"/>
          <w:szCs w:val="28"/>
        </w:rPr>
        <w:t xml:space="preserve"> </w:t>
      </w:r>
      <w:r w:rsidRPr="00A00AC7">
        <w:rPr>
          <w:color w:val="000000"/>
          <w:sz w:val="28"/>
          <w:szCs w:val="28"/>
          <w:lang w:val="ru-RU"/>
        </w:rPr>
        <w:t>жүзеге</w:t>
      </w:r>
      <w:r w:rsidRPr="00094CD5">
        <w:rPr>
          <w:color w:val="000000"/>
          <w:sz w:val="28"/>
          <w:szCs w:val="28"/>
        </w:rPr>
        <w:t xml:space="preserve"> </w:t>
      </w:r>
      <w:r w:rsidRPr="00A00AC7">
        <w:rPr>
          <w:color w:val="000000"/>
          <w:sz w:val="28"/>
          <w:szCs w:val="28"/>
          <w:lang w:val="ru-RU"/>
        </w:rPr>
        <w:t>асырылады</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алушы</w:t>
      </w:r>
      <w:r w:rsidRPr="00094CD5">
        <w:rPr>
          <w:color w:val="000000"/>
          <w:sz w:val="28"/>
          <w:szCs w:val="28"/>
        </w:rPr>
        <w:t xml:space="preserve"> </w:t>
      </w:r>
      <w:r w:rsidRPr="00A00AC7">
        <w:rPr>
          <w:color w:val="000000"/>
          <w:sz w:val="28"/>
          <w:szCs w:val="28"/>
          <w:lang w:val="ru-RU"/>
        </w:rPr>
        <w:t>Тізбенің</w:t>
      </w:r>
      <w:r w:rsidRPr="00094CD5">
        <w:rPr>
          <w:color w:val="000000"/>
          <w:sz w:val="28"/>
          <w:szCs w:val="28"/>
        </w:rPr>
        <w:t xml:space="preserve"> 8-</w:t>
      </w:r>
      <w:r w:rsidRPr="00A00AC7">
        <w:rPr>
          <w:color w:val="000000"/>
          <w:sz w:val="28"/>
          <w:szCs w:val="28"/>
          <w:lang w:val="ru-RU"/>
        </w:rPr>
        <w:t>тармағында</w:t>
      </w:r>
      <w:r w:rsidRPr="00094CD5">
        <w:rPr>
          <w:color w:val="000000"/>
          <w:sz w:val="28"/>
          <w:szCs w:val="28"/>
        </w:rPr>
        <w:t xml:space="preserve"> </w:t>
      </w:r>
      <w:r w:rsidRPr="00A00AC7">
        <w:rPr>
          <w:color w:val="000000"/>
          <w:sz w:val="28"/>
          <w:szCs w:val="28"/>
          <w:lang w:val="ru-RU"/>
        </w:rPr>
        <w:t>көрсетілген</w:t>
      </w:r>
      <w:r w:rsidRPr="00094CD5">
        <w:rPr>
          <w:color w:val="000000"/>
          <w:sz w:val="28"/>
          <w:szCs w:val="28"/>
        </w:rPr>
        <w:t xml:space="preserve"> </w:t>
      </w:r>
      <w:r w:rsidRPr="00A00AC7">
        <w:rPr>
          <w:color w:val="000000"/>
          <w:sz w:val="28"/>
          <w:szCs w:val="28"/>
          <w:lang w:val="ru-RU"/>
        </w:rPr>
        <w:t>құжаттардың</w:t>
      </w:r>
      <w:r w:rsidRPr="00094CD5">
        <w:rPr>
          <w:color w:val="000000"/>
          <w:sz w:val="28"/>
          <w:szCs w:val="28"/>
        </w:rPr>
        <w:t xml:space="preserve"> </w:t>
      </w:r>
      <w:r w:rsidRPr="00A00AC7">
        <w:rPr>
          <w:color w:val="000000"/>
          <w:sz w:val="28"/>
          <w:szCs w:val="28"/>
          <w:lang w:val="ru-RU"/>
        </w:rPr>
        <w:t>толық</w:t>
      </w:r>
      <w:r w:rsidRPr="00094CD5">
        <w:rPr>
          <w:color w:val="000000"/>
          <w:sz w:val="28"/>
          <w:szCs w:val="28"/>
        </w:rPr>
        <w:t xml:space="preserve"> </w:t>
      </w:r>
      <w:r w:rsidRPr="00A00AC7">
        <w:rPr>
          <w:color w:val="000000"/>
          <w:sz w:val="28"/>
          <w:szCs w:val="28"/>
          <w:lang w:val="ru-RU"/>
        </w:rPr>
        <w:t>емес</w:t>
      </w:r>
      <w:r w:rsidRPr="00094CD5">
        <w:rPr>
          <w:color w:val="000000"/>
          <w:sz w:val="28"/>
          <w:szCs w:val="28"/>
        </w:rPr>
        <w:t xml:space="preserve"> </w:t>
      </w:r>
      <w:r w:rsidRPr="00A00AC7">
        <w:rPr>
          <w:color w:val="000000"/>
          <w:sz w:val="28"/>
          <w:szCs w:val="28"/>
          <w:lang w:val="ru-RU"/>
        </w:rPr>
        <w:t>топтамасын</w:t>
      </w:r>
      <w:r w:rsidRPr="00094CD5">
        <w:rPr>
          <w:color w:val="000000"/>
          <w:sz w:val="28"/>
          <w:szCs w:val="28"/>
        </w:rPr>
        <w:t xml:space="preserve">, </w:t>
      </w:r>
      <w:r w:rsidRPr="00A00AC7">
        <w:rPr>
          <w:color w:val="000000"/>
          <w:sz w:val="28"/>
          <w:szCs w:val="28"/>
          <w:lang w:val="ru-RU"/>
        </w:rPr>
        <w:t>сондай</w:t>
      </w:r>
      <w:r w:rsidRPr="00094CD5">
        <w:rPr>
          <w:color w:val="000000"/>
          <w:sz w:val="28"/>
          <w:szCs w:val="28"/>
        </w:rPr>
        <w:t>-</w:t>
      </w:r>
      <w:r w:rsidRPr="00A00AC7">
        <w:rPr>
          <w:color w:val="000000"/>
          <w:sz w:val="28"/>
          <w:szCs w:val="28"/>
          <w:lang w:val="ru-RU"/>
        </w:rPr>
        <w:t>ақ</w:t>
      </w:r>
      <w:r w:rsidRPr="00094CD5">
        <w:rPr>
          <w:color w:val="000000"/>
          <w:sz w:val="28"/>
          <w:szCs w:val="28"/>
        </w:rPr>
        <w:t xml:space="preserve"> </w:t>
      </w:r>
      <w:r w:rsidRPr="00A00AC7">
        <w:rPr>
          <w:color w:val="000000"/>
          <w:sz w:val="28"/>
          <w:szCs w:val="28"/>
          <w:lang w:val="ru-RU"/>
        </w:rPr>
        <w:t>қолданылу</w:t>
      </w:r>
      <w:r w:rsidRPr="00094CD5">
        <w:rPr>
          <w:color w:val="000000"/>
          <w:sz w:val="28"/>
          <w:szCs w:val="28"/>
        </w:rPr>
        <w:t xml:space="preserve"> </w:t>
      </w:r>
      <w:r w:rsidRPr="00A00AC7">
        <w:rPr>
          <w:color w:val="000000"/>
          <w:sz w:val="28"/>
          <w:szCs w:val="28"/>
          <w:lang w:val="ru-RU"/>
        </w:rPr>
        <w:t>мерзімі</w:t>
      </w:r>
      <w:r w:rsidRPr="00094CD5">
        <w:rPr>
          <w:color w:val="000000"/>
          <w:sz w:val="28"/>
          <w:szCs w:val="28"/>
        </w:rPr>
        <w:t xml:space="preserve"> </w:t>
      </w:r>
      <w:r w:rsidRPr="00A00AC7">
        <w:rPr>
          <w:color w:val="000000"/>
          <w:sz w:val="28"/>
          <w:szCs w:val="28"/>
          <w:lang w:val="ru-RU"/>
        </w:rPr>
        <w:t>өтіп</w:t>
      </w:r>
      <w:r w:rsidRPr="00094CD5">
        <w:rPr>
          <w:color w:val="000000"/>
          <w:sz w:val="28"/>
          <w:szCs w:val="28"/>
        </w:rPr>
        <w:t xml:space="preserve"> </w:t>
      </w:r>
      <w:r w:rsidRPr="00A00AC7">
        <w:rPr>
          <w:color w:val="000000"/>
          <w:sz w:val="28"/>
          <w:szCs w:val="28"/>
          <w:lang w:val="ru-RU"/>
        </w:rPr>
        <w:t>кеткен</w:t>
      </w:r>
      <w:r w:rsidRPr="00094CD5">
        <w:rPr>
          <w:color w:val="000000"/>
          <w:sz w:val="28"/>
          <w:szCs w:val="28"/>
        </w:rPr>
        <w:t xml:space="preserve"> </w:t>
      </w:r>
      <w:r w:rsidRPr="00A00AC7">
        <w:rPr>
          <w:color w:val="000000"/>
          <w:sz w:val="28"/>
          <w:szCs w:val="28"/>
          <w:lang w:val="ru-RU"/>
        </w:rPr>
        <w:t>құжаттарды</w:t>
      </w:r>
      <w:r w:rsidRPr="00094CD5">
        <w:rPr>
          <w:color w:val="000000"/>
          <w:sz w:val="28"/>
          <w:szCs w:val="28"/>
        </w:rPr>
        <w:t xml:space="preserve"> </w:t>
      </w:r>
      <w:r w:rsidRPr="00A00AC7">
        <w:rPr>
          <w:color w:val="000000"/>
          <w:sz w:val="28"/>
          <w:szCs w:val="28"/>
          <w:lang w:val="ru-RU"/>
        </w:rPr>
        <w:t>ұсынған</w:t>
      </w:r>
      <w:r w:rsidRPr="00094CD5">
        <w:rPr>
          <w:color w:val="000000"/>
          <w:sz w:val="28"/>
          <w:szCs w:val="28"/>
        </w:rPr>
        <w:t xml:space="preserve"> </w:t>
      </w:r>
      <w:r w:rsidRPr="00A00AC7">
        <w:rPr>
          <w:color w:val="000000"/>
          <w:sz w:val="28"/>
          <w:szCs w:val="28"/>
          <w:lang w:val="ru-RU"/>
        </w:rPr>
        <w:t>жағдайда</w:t>
      </w:r>
      <w:r w:rsidRPr="00094CD5">
        <w:rPr>
          <w:color w:val="000000"/>
          <w:sz w:val="28"/>
          <w:szCs w:val="28"/>
        </w:rPr>
        <w:t xml:space="preserve">,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беруші</w:t>
      </w:r>
      <w:r w:rsidRPr="00094CD5">
        <w:rPr>
          <w:color w:val="000000"/>
          <w:sz w:val="28"/>
          <w:szCs w:val="28"/>
        </w:rPr>
        <w:t xml:space="preserve"> </w:t>
      </w:r>
      <w:r w:rsidRPr="00A00AC7">
        <w:rPr>
          <w:color w:val="000000"/>
          <w:sz w:val="28"/>
          <w:szCs w:val="28"/>
          <w:lang w:val="ru-RU"/>
        </w:rPr>
        <w:t>өтінішті</w:t>
      </w:r>
      <w:r w:rsidRPr="00094CD5">
        <w:rPr>
          <w:color w:val="000000"/>
          <w:sz w:val="28"/>
          <w:szCs w:val="28"/>
        </w:rPr>
        <w:t xml:space="preserve"> </w:t>
      </w:r>
      <w:r w:rsidRPr="00A00AC7">
        <w:rPr>
          <w:color w:val="000000"/>
          <w:sz w:val="28"/>
          <w:szCs w:val="28"/>
          <w:lang w:val="ru-RU"/>
        </w:rPr>
        <w:t>қабылдаудан</w:t>
      </w:r>
      <w:r w:rsidRPr="00094CD5">
        <w:rPr>
          <w:color w:val="000000"/>
          <w:sz w:val="28"/>
          <w:szCs w:val="28"/>
        </w:rPr>
        <w:t xml:space="preserve"> </w:t>
      </w:r>
      <w:r w:rsidRPr="00A00AC7">
        <w:rPr>
          <w:color w:val="000000"/>
          <w:sz w:val="28"/>
          <w:szCs w:val="28"/>
          <w:lang w:val="ru-RU"/>
        </w:rPr>
        <w:t>бас</w:t>
      </w:r>
      <w:r w:rsidRPr="00094CD5">
        <w:rPr>
          <w:color w:val="000000"/>
          <w:sz w:val="28"/>
          <w:szCs w:val="28"/>
        </w:rPr>
        <w:t xml:space="preserve"> </w:t>
      </w:r>
      <w:r w:rsidRPr="00A00AC7">
        <w:rPr>
          <w:color w:val="000000"/>
          <w:sz w:val="28"/>
          <w:szCs w:val="28"/>
          <w:lang w:val="ru-RU"/>
        </w:rPr>
        <w:t>тартады</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A00AC7">
        <w:rPr>
          <w:color w:val="000000"/>
          <w:sz w:val="28"/>
          <w:szCs w:val="28"/>
          <w:lang w:val="ru-RU"/>
        </w:rPr>
        <w:t>Ұсынылған</w:t>
      </w:r>
      <w:r w:rsidRPr="00094CD5">
        <w:rPr>
          <w:color w:val="000000"/>
          <w:sz w:val="28"/>
          <w:szCs w:val="28"/>
        </w:rPr>
        <w:t xml:space="preserve"> </w:t>
      </w:r>
      <w:r w:rsidRPr="00A00AC7">
        <w:rPr>
          <w:color w:val="000000"/>
          <w:sz w:val="28"/>
          <w:szCs w:val="28"/>
          <w:lang w:val="ru-RU"/>
        </w:rPr>
        <w:t>құжаттардың</w:t>
      </w:r>
      <w:r w:rsidRPr="00094CD5">
        <w:rPr>
          <w:color w:val="000000"/>
          <w:sz w:val="28"/>
          <w:szCs w:val="28"/>
        </w:rPr>
        <w:t xml:space="preserve"> </w:t>
      </w:r>
      <w:r w:rsidRPr="00A00AC7">
        <w:rPr>
          <w:color w:val="000000"/>
          <w:sz w:val="28"/>
          <w:szCs w:val="28"/>
          <w:lang w:val="ru-RU"/>
        </w:rPr>
        <w:t>толық</w:t>
      </w:r>
      <w:r w:rsidRPr="00094CD5">
        <w:rPr>
          <w:color w:val="000000"/>
          <w:sz w:val="28"/>
          <w:szCs w:val="28"/>
        </w:rPr>
        <w:t xml:space="preserve"> </w:t>
      </w:r>
      <w:r w:rsidRPr="00A00AC7">
        <w:rPr>
          <w:color w:val="000000"/>
          <w:sz w:val="28"/>
          <w:szCs w:val="28"/>
          <w:lang w:val="ru-RU"/>
        </w:rPr>
        <w:t>екендігі</w:t>
      </w:r>
      <w:r w:rsidRPr="00094CD5">
        <w:rPr>
          <w:color w:val="000000"/>
          <w:sz w:val="28"/>
          <w:szCs w:val="28"/>
        </w:rPr>
        <w:t xml:space="preserve"> </w:t>
      </w:r>
      <w:r w:rsidRPr="00A00AC7">
        <w:rPr>
          <w:color w:val="000000"/>
          <w:sz w:val="28"/>
          <w:szCs w:val="28"/>
          <w:lang w:val="ru-RU"/>
        </w:rPr>
        <w:t>анықталған</w:t>
      </w:r>
      <w:r w:rsidRPr="00094CD5">
        <w:rPr>
          <w:color w:val="000000"/>
          <w:sz w:val="28"/>
          <w:szCs w:val="28"/>
        </w:rPr>
        <w:t xml:space="preserve"> </w:t>
      </w:r>
      <w:r w:rsidRPr="00A00AC7">
        <w:rPr>
          <w:color w:val="000000"/>
          <w:sz w:val="28"/>
          <w:szCs w:val="28"/>
          <w:lang w:val="ru-RU"/>
        </w:rPr>
        <w:t>кезде</w:t>
      </w:r>
      <w:r w:rsidRPr="00094CD5">
        <w:rPr>
          <w:color w:val="000000"/>
          <w:sz w:val="28"/>
          <w:szCs w:val="28"/>
        </w:rPr>
        <w:t xml:space="preserve"> </w:t>
      </w:r>
      <w:r w:rsidRPr="00A00AC7">
        <w:rPr>
          <w:color w:val="000000"/>
          <w:sz w:val="28"/>
          <w:szCs w:val="28"/>
          <w:lang w:val="ru-RU"/>
        </w:rPr>
        <w:t>құжаттарды</w:t>
      </w:r>
      <w:r w:rsidRPr="00094CD5">
        <w:rPr>
          <w:color w:val="000000"/>
          <w:sz w:val="28"/>
          <w:szCs w:val="28"/>
        </w:rPr>
        <w:t xml:space="preserve"> </w:t>
      </w:r>
      <w:r w:rsidRPr="00A00AC7">
        <w:rPr>
          <w:color w:val="000000"/>
          <w:sz w:val="28"/>
          <w:szCs w:val="28"/>
          <w:lang w:val="ru-RU"/>
        </w:rPr>
        <w:t>өңдеуге</w:t>
      </w:r>
      <w:r w:rsidRPr="00094CD5">
        <w:rPr>
          <w:color w:val="000000"/>
          <w:sz w:val="28"/>
          <w:szCs w:val="28"/>
        </w:rPr>
        <w:t xml:space="preserve"> </w:t>
      </w:r>
      <w:r w:rsidRPr="00A00AC7">
        <w:rPr>
          <w:color w:val="000000"/>
          <w:sz w:val="28"/>
          <w:szCs w:val="28"/>
          <w:lang w:val="ru-RU"/>
        </w:rPr>
        <w:t>жауапты</w:t>
      </w:r>
      <w:r w:rsidRPr="00094CD5">
        <w:rPr>
          <w:color w:val="000000"/>
          <w:sz w:val="28"/>
          <w:szCs w:val="28"/>
        </w:rPr>
        <w:t xml:space="preserve"> </w:t>
      </w:r>
      <w:r w:rsidRPr="00A00AC7">
        <w:rPr>
          <w:color w:val="000000"/>
          <w:sz w:val="28"/>
          <w:szCs w:val="28"/>
          <w:lang w:val="ru-RU"/>
        </w:rPr>
        <w:t>қызметкер</w:t>
      </w:r>
      <w:r w:rsidRPr="00094CD5">
        <w:rPr>
          <w:color w:val="000000"/>
          <w:sz w:val="28"/>
          <w:szCs w:val="28"/>
        </w:rPr>
        <w:t xml:space="preserve"> </w:t>
      </w:r>
      <w:r w:rsidRPr="00A00AC7">
        <w:rPr>
          <w:color w:val="000000"/>
          <w:sz w:val="28"/>
          <w:szCs w:val="28"/>
          <w:lang w:val="ru-RU"/>
        </w:rPr>
        <w:t>салықтық</w:t>
      </w:r>
      <w:r w:rsidRPr="00094CD5">
        <w:rPr>
          <w:color w:val="000000"/>
          <w:sz w:val="28"/>
          <w:szCs w:val="28"/>
        </w:rPr>
        <w:t xml:space="preserve"> </w:t>
      </w:r>
      <w:r w:rsidRPr="00A00AC7">
        <w:rPr>
          <w:color w:val="000000"/>
          <w:sz w:val="28"/>
          <w:szCs w:val="28"/>
          <w:lang w:val="ru-RU"/>
        </w:rPr>
        <w:t>өтінішті</w:t>
      </w:r>
      <w:r w:rsidRPr="00094CD5">
        <w:rPr>
          <w:color w:val="000000"/>
          <w:sz w:val="28"/>
          <w:szCs w:val="28"/>
        </w:rPr>
        <w:t xml:space="preserve"> </w:t>
      </w:r>
      <w:r w:rsidRPr="00A00AC7">
        <w:rPr>
          <w:color w:val="000000"/>
          <w:sz w:val="28"/>
          <w:szCs w:val="28"/>
          <w:lang w:val="ru-RU"/>
        </w:rPr>
        <w:t>алған</w:t>
      </w:r>
      <w:r w:rsidRPr="00094CD5">
        <w:rPr>
          <w:color w:val="000000"/>
          <w:sz w:val="28"/>
          <w:szCs w:val="28"/>
        </w:rPr>
        <w:t xml:space="preserve"> </w:t>
      </w:r>
      <w:r w:rsidRPr="00A00AC7">
        <w:rPr>
          <w:color w:val="000000"/>
          <w:sz w:val="28"/>
          <w:szCs w:val="28"/>
          <w:lang w:val="ru-RU"/>
        </w:rPr>
        <w:t>күннен</w:t>
      </w:r>
      <w:r w:rsidRPr="00094CD5">
        <w:rPr>
          <w:color w:val="000000"/>
          <w:sz w:val="28"/>
          <w:szCs w:val="28"/>
        </w:rPr>
        <w:t xml:space="preserve"> </w:t>
      </w:r>
      <w:r w:rsidRPr="00A00AC7">
        <w:rPr>
          <w:color w:val="000000"/>
          <w:sz w:val="28"/>
          <w:szCs w:val="28"/>
          <w:lang w:val="ru-RU"/>
        </w:rPr>
        <w:t>бастап</w:t>
      </w:r>
      <w:r w:rsidRPr="00094CD5">
        <w:rPr>
          <w:color w:val="000000"/>
          <w:sz w:val="28"/>
          <w:szCs w:val="28"/>
        </w:rPr>
        <w:t xml:space="preserve"> 2 (</w:t>
      </w:r>
      <w:r w:rsidRPr="00A00AC7">
        <w:rPr>
          <w:color w:val="000000"/>
          <w:sz w:val="28"/>
          <w:szCs w:val="28"/>
          <w:lang w:val="ru-RU"/>
        </w:rPr>
        <w:t>екі</w:t>
      </w:r>
      <w:r w:rsidRPr="00094CD5">
        <w:rPr>
          <w:color w:val="000000"/>
          <w:sz w:val="28"/>
          <w:szCs w:val="28"/>
        </w:rPr>
        <w:t xml:space="preserve">) </w:t>
      </w:r>
      <w:r w:rsidRPr="00A00AC7">
        <w:rPr>
          <w:color w:val="000000"/>
          <w:sz w:val="28"/>
          <w:szCs w:val="28"/>
          <w:lang w:val="ru-RU"/>
        </w:rPr>
        <w:t>жұмыс</w:t>
      </w:r>
      <w:r w:rsidRPr="00094CD5">
        <w:rPr>
          <w:color w:val="000000"/>
          <w:sz w:val="28"/>
          <w:szCs w:val="28"/>
        </w:rPr>
        <w:t xml:space="preserve"> </w:t>
      </w:r>
      <w:r w:rsidRPr="00A00AC7">
        <w:rPr>
          <w:color w:val="000000"/>
          <w:sz w:val="28"/>
          <w:szCs w:val="28"/>
          <w:lang w:val="ru-RU"/>
        </w:rPr>
        <w:t>күні</w:t>
      </w:r>
      <w:r w:rsidRPr="00094CD5">
        <w:rPr>
          <w:color w:val="000000"/>
          <w:sz w:val="28"/>
          <w:szCs w:val="28"/>
        </w:rPr>
        <w:t xml:space="preserve"> </w:t>
      </w:r>
      <w:r w:rsidRPr="00A00AC7">
        <w:rPr>
          <w:color w:val="000000"/>
          <w:sz w:val="28"/>
          <w:szCs w:val="28"/>
          <w:lang w:val="ru-RU"/>
        </w:rPr>
        <w:t>ішінде</w:t>
      </w:r>
      <w:r w:rsidRPr="00094CD5">
        <w:rPr>
          <w:color w:val="000000"/>
          <w:sz w:val="28"/>
          <w:szCs w:val="28"/>
        </w:rPr>
        <w:t xml:space="preserve"> </w:t>
      </w:r>
      <w:r w:rsidRPr="00A00AC7">
        <w:rPr>
          <w:color w:val="000000"/>
          <w:sz w:val="28"/>
          <w:szCs w:val="28"/>
          <w:lang w:val="ru-RU"/>
        </w:rPr>
        <w:t>құжаттарды</w:t>
      </w:r>
      <w:r w:rsidRPr="00094CD5">
        <w:rPr>
          <w:color w:val="000000"/>
          <w:sz w:val="28"/>
          <w:szCs w:val="28"/>
        </w:rPr>
        <w:t xml:space="preserve"> </w:t>
      </w:r>
      <w:r w:rsidRPr="00A00AC7">
        <w:rPr>
          <w:color w:val="000000"/>
          <w:sz w:val="28"/>
          <w:szCs w:val="28"/>
          <w:lang w:val="ru-RU"/>
        </w:rPr>
        <w:t>енгізеді</w:t>
      </w:r>
      <w:r w:rsidRPr="00094CD5">
        <w:rPr>
          <w:color w:val="000000"/>
          <w:sz w:val="28"/>
          <w:szCs w:val="28"/>
        </w:rPr>
        <w:t xml:space="preserve"> </w:t>
      </w:r>
      <w:r w:rsidRPr="00A00AC7">
        <w:rPr>
          <w:color w:val="000000"/>
          <w:sz w:val="28"/>
          <w:szCs w:val="28"/>
          <w:lang w:val="ru-RU"/>
        </w:rPr>
        <w:t>және</w:t>
      </w:r>
      <w:r w:rsidRPr="00094CD5">
        <w:rPr>
          <w:color w:val="000000"/>
          <w:sz w:val="28"/>
          <w:szCs w:val="28"/>
        </w:rPr>
        <w:t xml:space="preserve">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кірістер</w:t>
      </w:r>
      <w:r w:rsidRPr="00094CD5">
        <w:rPr>
          <w:color w:val="000000"/>
          <w:sz w:val="28"/>
          <w:szCs w:val="28"/>
        </w:rPr>
        <w:t xml:space="preserve"> </w:t>
      </w:r>
      <w:r w:rsidRPr="00A00AC7">
        <w:rPr>
          <w:color w:val="000000"/>
          <w:sz w:val="28"/>
          <w:szCs w:val="28"/>
          <w:lang w:val="ru-RU"/>
        </w:rPr>
        <w:t>органдарының</w:t>
      </w:r>
      <w:r w:rsidRPr="00094CD5">
        <w:rPr>
          <w:color w:val="000000"/>
          <w:sz w:val="28"/>
          <w:szCs w:val="28"/>
        </w:rPr>
        <w:t xml:space="preserve"> </w:t>
      </w:r>
      <w:r w:rsidRPr="00A00AC7">
        <w:rPr>
          <w:color w:val="000000"/>
          <w:sz w:val="28"/>
          <w:szCs w:val="28"/>
          <w:lang w:val="ru-RU"/>
        </w:rPr>
        <w:t>ақпараттық</w:t>
      </w:r>
      <w:r w:rsidRPr="00094CD5">
        <w:rPr>
          <w:color w:val="000000"/>
          <w:sz w:val="28"/>
          <w:szCs w:val="28"/>
        </w:rPr>
        <w:t xml:space="preserve"> </w:t>
      </w:r>
      <w:r w:rsidRPr="00A00AC7">
        <w:rPr>
          <w:color w:val="000000"/>
          <w:sz w:val="28"/>
          <w:szCs w:val="28"/>
          <w:lang w:val="ru-RU"/>
        </w:rPr>
        <w:t>жүйесіне</w:t>
      </w:r>
      <w:r w:rsidRPr="00094CD5">
        <w:rPr>
          <w:color w:val="000000"/>
          <w:sz w:val="28"/>
          <w:szCs w:val="28"/>
        </w:rPr>
        <w:t xml:space="preserve"> </w:t>
      </w:r>
      <w:r w:rsidRPr="00A00AC7">
        <w:rPr>
          <w:color w:val="000000"/>
          <w:sz w:val="28"/>
          <w:szCs w:val="28"/>
          <w:lang w:val="ru-RU"/>
        </w:rPr>
        <w:t>өңдейді</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A00AC7">
        <w:rPr>
          <w:color w:val="000000"/>
          <w:sz w:val="28"/>
          <w:szCs w:val="28"/>
          <w:lang w:val="ru-RU"/>
        </w:rPr>
        <w:lastRenderedPageBreak/>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берушіге</w:t>
      </w:r>
      <w:r w:rsidRPr="00094CD5">
        <w:rPr>
          <w:color w:val="000000"/>
          <w:sz w:val="28"/>
          <w:szCs w:val="28"/>
        </w:rPr>
        <w:t xml:space="preserve"> </w:t>
      </w:r>
      <w:r w:rsidRPr="00A00AC7">
        <w:rPr>
          <w:color w:val="000000"/>
          <w:sz w:val="28"/>
          <w:szCs w:val="28"/>
          <w:lang w:val="ru-RU"/>
        </w:rPr>
        <w:t>немесе</w:t>
      </w:r>
      <w:r w:rsidRPr="00094CD5">
        <w:rPr>
          <w:color w:val="000000"/>
          <w:sz w:val="28"/>
          <w:szCs w:val="28"/>
        </w:rPr>
        <w:t xml:space="preserve">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корпорацияға</w:t>
      </w:r>
      <w:r w:rsidRPr="00094CD5">
        <w:rPr>
          <w:color w:val="000000"/>
          <w:sz w:val="28"/>
          <w:szCs w:val="28"/>
        </w:rPr>
        <w:t xml:space="preserve"> </w:t>
      </w:r>
      <w:r w:rsidRPr="00A00AC7">
        <w:rPr>
          <w:color w:val="000000"/>
          <w:sz w:val="28"/>
          <w:szCs w:val="28"/>
          <w:lang w:val="ru-RU"/>
        </w:rPr>
        <w:t>жүгінген</w:t>
      </w:r>
      <w:r w:rsidRPr="00094CD5">
        <w:rPr>
          <w:color w:val="000000"/>
          <w:sz w:val="28"/>
          <w:szCs w:val="28"/>
        </w:rPr>
        <w:t xml:space="preserve"> </w:t>
      </w:r>
      <w:r w:rsidRPr="00A00AC7">
        <w:rPr>
          <w:color w:val="000000"/>
          <w:sz w:val="28"/>
          <w:szCs w:val="28"/>
          <w:lang w:val="ru-RU"/>
        </w:rPr>
        <w:t>кезде</w:t>
      </w:r>
      <w:r w:rsidRPr="00094CD5">
        <w:rPr>
          <w:color w:val="000000"/>
          <w:sz w:val="28"/>
          <w:szCs w:val="28"/>
        </w:rPr>
        <w:t xml:space="preserve"> </w:t>
      </w:r>
      <w:r w:rsidRPr="00A00AC7">
        <w:rPr>
          <w:color w:val="000000"/>
          <w:sz w:val="28"/>
          <w:szCs w:val="28"/>
          <w:lang w:val="ru-RU"/>
        </w:rPr>
        <w:t>резиденттігін</w:t>
      </w:r>
      <w:r w:rsidRPr="00094CD5">
        <w:rPr>
          <w:color w:val="000000"/>
          <w:sz w:val="28"/>
          <w:szCs w:val="28"/>
        </w:rPr>
        <w:t xml:space="preserve"> </w:t>
      </w:r>
      <w:r w:rsidRPr="00A00AC7">
        <w:rPr>
          <w:color w:val="000000"/>
          <w:sz w:val="28"/>
          <w:szCs w:val="28"/>
          <w:lang w:val="ru-RU"/>
        </w:rPr>
        <w:t>растайтын</w:t>
      </w:r>
      <w:r w:rsidRPr="00094CD5">
        <w:rPr>
          <w:color w:val="000000"/>
          <w:sz w:val="28"/>
          <w:szCs w:val="28"/>
        </w:rPr>
        <w:t xml:space="preserve"> </w:t>
      </w:r>
      <w:r w:rsidRPr="00A00AC7">
        <w:rPr>
          <w:color w:val="000000"/>
          <w:sz w:val="28"/>
          <w:szCs w:val="28"/>
          <w:lang w:val="ru-RU"/>
        </w:rPr>
        <w:t>құжат</w:t>
      </w:r>
      <w:r w:rsidRPr="00094CD5">
        <w:rPr>
          <w:color w:val="000000"/>
          <w:sz w:val="28"/>
          <w:szCs w:val="28"/>
        </w:rPr>
        <w:t xml:space="preserve"> </w:t>
      </w:r>
      <w:r w:rsidRPr="00A00AC7">
        <w:rPr>
          <w:color w:val="000000"/>
          <w:sz w:val="28"/>
          <w:szCs w:val="28"/>
          <w:lang w:val="ru-RU"/>
        </w:rPr>
        <w:t>немесе</w:t>
      </w:r>
      <w:r w:rsidRPr="00094CD5">
        <w:rPr>
          <w:color w:val="000000"/>
          <w:sz w:val="28"/>
          <w:szCs w:val="28"/>
        </w:rPr>
        <w:t xml:space="preserve"> </w:t>
      </w:r>
      <w:r w:rsidRPr="00A00AC7">
        <w:rPr>
          <w:color w:val="000000"/>
          <w:sz w:val="28"/>
          <w:szCs w:val="28"/>
          <w:lang w:val="ru-RU"/>
        </w:rPr>
        <w:t>Тізбенің</w:t>
      </w:r>
      <w:r w:rsidRPr="00094CD5">
        <w:rPr>
          <w:color w:val="000000"/>
          <w:sz w:val="28"/>
          <w:szCs w:val="28"/>
        </w:rPr>
        <w:t xml:space="preserve"> 9-</w:t>
      </w:r>
      <w:r w:rsidRPr="00A00AC7">
        <w:rPr>
          <w:color w:val="000000"/>
          <w:sz w:val="28"/>
          <w:szCs w:val="28"/>
          <w:lang w:val="ru-RU"/>
        </w:rPr>
        <w:t>тармағында</w:t>
      </w:r>
      <w:r w:rsidRPr="00094CD5">
        <w:rPr>
          <w:color w:val="000000"/>
          <w:sz w:val="28"/>
          <w:szCs w:val="28"/>
        </w:rPr>
        <w:t xml:space="preserve"> </w:t>
      </w:r>
      <w:r w:rsidRPr="00A00AC7">
        <w:rPr>
          <w:color w:val="000000"/>
          <w:sz w:val="28"/>
          <w:szCs w:val="28"/>
          <w:lang w:val="ru-RU"/>
        </w:rPr>
        <w:t>көзделген</w:t>
      </w:r>
      <w:r w:rsidRPr="00094CD5">
        <w:rPr>
          <w:color w:val="000000"/>
          <w:sz w:val="28"/>
          <w:szCs w:val="28"/>
        </w:rPr>
        <w:t xml:space="preserve"> </w:t>
      </w:r>
      <w:r w:rsidRPr="00A00AC7">
        <w:rPr>
          <w:color w:val="000000"/>
          <w:sz w:val="28"/>
          <w:szCs w:val="28"/>
          <w:lang w:val="ru-RU"/>
        </w:rPr>
        <w:t>жағдайларда</w:t>
      </w:r>
      <w:r w:rsidRPr="00094CD5">
        <w:rPr>
          <w:color w:val="000000"/>
          <w:sz w:val="28"/>
          <w:szCs w:val="28"/>
        </w:rPr>
        <w:t xml:space="preserve"> </w:t>
      </w:r>
      <w:r w:rsidRPr="00A00AC7">
        <w:rPr>
          <w:color w:val="000000"/>
          <w:sz w:val="28"/>
          <w:szCs w:val="28"/>
          <w:lang w:val="ru-RU"/>
        </w:rPr>
        <w:t>және</w:t>
      </w:r>
      <w:r w:rsidRPr="00094CD5">
        <w:rPr>
          <w:color w:val="000000"/>
          <w:sz w:val="28"/>
          <w:szCs w:val="28"/>
        </w:rPr>
        <w:t xml:space="preserve"> </w:t>
      </w:r>
      <w:r w:rsidRPr="00A00AC7">
        <w:rPr>
          <w:color w:val="000000"/>
          <w:sz w:val="28"/>
          <w:szCs w:val="28"/>
          <w:lang w:val="ru-RU"/>
        </w:rPr>
        <w:t>негіздер</w:t>
      </w:r>
      <w:r w:rsidRPr="00094CD5">
        <w:rPr>
          <w:color w:val="000000"/>
          <w:sz w:val="28"/>
          <w:szCs w:val="28"/>
        </w:rPr>
        <w:t xml:space="preserve"> </w:t>
      </w:r>
      <w:r w:rsidRPr="00A00AC7">
        <w:rPr>
          <w:color w:val="000000"/>
          <w:sz w:val="28"/>
          <w:szCs w:val="28"/>
          <w:lang w:val="ru-RU"/>
        </w:rPr>
        <w:t>бойынша</w:t>
      </w:r>
      <w:r w:rsidRPr="00094CD5">
        <w:rPr>
          <w:color w:val="000000"/>
          <w:sz w:val="28"/>
          <w:szCs w:val="28"/>
        </w:rPr>
        <w:t xml:space="preserve"> </w:t>
      </w:r>
      <w:r w:rsidRPr="00A00AC7">
        <w:rPr>
          <w:color w:val="000000"/>
          <w:sz w:val="28"/>
          <w:szCs w:val="28"/>
          <w:lang w:val="ru-RU"/>
        </w:rPr>
        <w:t>дәлелді</w:t>
      </w:r>
      <w:r w:rsidRPr="00094CD5">
        <w:rPr>
          <w:color w:val="000000"/>
          <w:sz w:val="28"/>
          <w:szCs w:val="28"/>
        </w:rPr>
        <w:t xml:space="preserve"> </w:t>
      </w:r>
      <w:r w:rsidRPr="00A00AC7">
        <w:rPr>
          <w:color w:val="000000"/>
          <w:sz w:val="28"/>
          <w:szCs w:val="28"/>
          <w:lang w:val="ru-RU"/>
        </w:rPr>
        <w:t>бас</w:t>
      </w:r>
      <w:r w:rsidRPr="00094CD5">
        <w:rPr>
          <w:color w:val="000000"/>
          <w:sz w:val="28"/>
          <w:szCs w:val="28"/>
        </w:rPr>
        <w:t xml:space="preserve"> </w:t>
      </w:r>
      <w:r w:rsidRPr="00A00AC7">
        <w:rPr>
          <w:color w:val="000000"/>
          <w:sz w:val="28"/>
          <w:szCs w:val="28"/>
          <w:lang w:val="ru-RU"/>
        </w:rPr>
        <w:t>тарту</w:t>
      </w:r>
      <w:r w:rsidRPr="00094CD5">
        <w:rPr>
          <w:color w:val="000000"/>
          <w:sz w:val="28"/>
          <w:szCs w:val="28"/>
        </w:rPr>
        <w:t xml:space="preserve"> </w:t>
      </w:r>
      <w:r w:rsidRPr="00A00AC7">
        <w:rPr>
          <w:color w:val="000000"/>
          <w:sz w:val="28"/>
          <w:szCs w:val="28"/>
          <w:lang w:val="ru-RU"/>
        </w:rPr>
        <w:t>қағаз</w:t>
      </w:r>
      <w:r w:rsidRPr="00094CD5">
        <w:rPr>
          <w:color w:val="000000"/>
          <w:sz w:val="28"/>
          <w:szCs w:val="28"/>
        </w:rPr>
        <w:t xml:space="preserve"> </w:t>
      </w:r>
      <w:r w:rsidRPr="00A00AC7">
        <w:rPr>
          <w:color w:val="000000"/>
          <w:sz w:val="28"/>
          <w:szCs w:val="28"/>
          <w:lang w:val="ru-RU"/>
        </w:rPr>
        <w:t>жеткізгіште</w:t>
      </w:r>
      <w:r w:rsidRPr="00094CD5">
        <w:rPr>
          <w:color w:val="000000"/>
          <w:sz w:val="28"/>
          <w:szCs w:val="28"/>
        </w:rPr>
        <w:t xml:space="preserve"> </w:t>
      </w:r>
      <w:r w:rsidRPr="00A00AC7">
        <w:rPr>
          <w:color w:val="000000"/>
          <w:sz w:val="28"/>
          <w:szCs w:val="28"/>
          <w:lang w:val="ru-RU"/>
        </w:rPr>
        <w:t>беріледі</w:t>
      </w:r>
      <w:r w:rsidRPr="00094CD5">
        <w:rPr>
          <w:color w:val="000000"/>
          <w:sz w:val="28"/>
          <w:szCs w:val="28"/>
        </w:rPr>
        <w:t>.</w:t>
      </w:r>
    </w:p>
    <w:p w:rsidR="00FD66D4" w:rsidRPr="00094CD5" w:rsidRDefault="00FD66D4" w:rsidP="00FD66D4">
      <w:pPr>
        <w:spacing w:after="0" w:line="240" w:lineRule="auto"/>
        <w:ind w:firstLine="709"/>
        <w:jc w:val="both"/>
        <w:rPr>
          <w:color w:val="000000"/>
          <w:sz w:val="28"/>
          <w:szCs w:val="28"/>
        </w:rPr>
      </w:pPr>
      <w:r w:rsidRPr="00A00AC7">
        <w:rPr>
          <w:color w:val="000000"/>
          <w:sz w:val="28"/>
          <w:szCs w:val="28"/>
          <w:lang w:val="ru-RU"/>
        </w:rPr>
        <w:t>Бұл</w:t>
      </w:r>
      <w:r w:rsidRPr="00094CD5">
        <w:rPr>
          <w:color w:val="000000"/>
          <w:sz w:val="28"/>
          <w:szCs w:val="28"/>
        </w:rPr>
        <w:t xml:space="preserve"> </w:t>
      </w:r>
      <w:r w:rsidRPr="00A00AC7">
        <w:rPr>
          <w:color w:val="000000"/>
          <w:sz w:val="28"/>
          <w:szCs w:val="28"/>
          <w:lang w:val="ru-RU"/>
        </w:rPr>
        <w:t>ретте</w:t>
      </w:r>
      <w:r w:rsidRPr="00094CD5">
        <w:rPr>
          <w:color w:val="000000"/>
          <w:sz w:val="28"/>
          <w:szCs w:val="28"/>
        </w:rPr>
        <w:t xml:space="preserve"> </w:t>
      </w:r>
      <w:r w:rsidRPr="00A00AC7">
        <w:rPr>
          <w:color w:val="000000"/>
          <w:sz w:val="28"/>
          <w:szCs w:val="28"/>
          <w:lang w:val="ru-RU"/>
        </w:rPr>
        <w:t>Қазақстан</w:t>
      </w:r>
      <w:r w:rsidRPr="00094CD5">
        <w:rPr>
          <w:color w:val="000000"/>
          <w:sz w:val="28"/>
          <w:szCs w:val="28"/>
        </w:rPr>
        <w:t xml:space="preserve"> </w:t>
      </w:r>
      <w:r w:rsidRPr="00A00AC7">
        <w:rPr>
          <w:color w:val="000000"/>
          <w:sz w:val="28"/>
          <w:szCs w:val="28"/>
          <w:lang w:val="ru-RU"/>
        </w:rPr>
        <w:t>Республикасының</w:t>
      </w:r>
      <w:r w:rsidRPr="00094CD5">
        <w:rPr>
          <w:color w:val="000000"/>
          <w:sz w:val="28"/>
          <w:szCs w:val="28"/>
        </w:rPr>
        <w:t xml:space="preserve"> </w:t>
      </w:r>
      <w:r w:rsidRPr="00A00AC7">
        <w:rPr>
          <w:color w:val="000000"/>
          <w:sz w:val="28"/>
          <w:szCs w:val="28"/>
          <w:lang w:val="ru-RU"/>
        </w:rPr>
        <w:t>Ұлттық</w:t>
      </w:r>
      <w:r w:rsidRPr="00094CD5">
        <w:rPr>
          <w:color w:val="000000"/>
          <w:sz w:val="28"/>
          <w:szCs w:val="28"/>
        </w:rPr>
        <w:t xml:space="preserve"> </w:t>
      </w:r>
      <w:r w:rsidRPr="00A00AC7">
        <w:rPr>
          <w:color w:val="000000"/>
          <w:sz w:val="28"/>
          <w:szCs w:val="28"/>
          <w:lang w:val="ru-RU"/>
        </w:rPr>
        <w:t>Банкіне</w:t>
      </w:r>
      <w:r w:rsidRPr="00094CD5">
        <w:rPr>
          <w:color w:val="000000"/>
          <w:sz w:val="28"/>
          <w:szCs w:val="28"/>
        </w:rPr>
        <w:t xml:space="preserve"> </w:t>
      </w:r>
      <w:r w:rsidRPr="00A00AC7">
        <w:rPr>
          <w:color w:val="000000"/>
          <w:sz w:val="28"/>
          <w:szCs w:val="28"/>
          <w:lang w:val="ru-RU"/>
        </w:rPr>
        <w:t>резиденттігін</w:t>
      </w:r>
      <w:r w:rsidRPr="00094CD5">
        <w:rPr>
          <w:color w:val="000000"/>
          <w:sz w:val="28"/>
          <w:szCs w:val="28"/>
        </w:rPr>
        <w:t xml:space="preserve"> </w:t>
      </w:r>
      <w:r w:rsidRPr="00A00AC7">
        <w:rPr>
          <w:color w:val="000000"/>
          <w:sz w:val="28"/>
          <w:szCs w:val="28"/>
          <w:lang w:val="ru-RU"/>
        </w:rPr>
        <w:t>растайтын</w:t>
      </w:r>
      <w:r w:rsidRPr="00094CD5">
        <w:rPr>
          <w:color w:val="000000"/>
          <w:sz w:val="28"/>
          <w:szCs w:val="28"/>
        </w:rPr>
        <w:t xml:space="preserve"> </w:t>
      </w:r>
      <w:r w:rsidRPr="00A00AC7">
        <w:rPr>
          <w:color w:val="000000"/>
          <w:sz w:val="28"/>
          <w:szCs w:val="28"/>
          <w:lang w:val="ru-RU"/>
        </w:rPr>
        <w:t>құжатты</w:t>
      </w:r>
      <w:r w:rsidRPr="00094CD5">
        <w:rPr>
          <w:color w:val="000000"/>
          <w:sz w:val="28"/>
          <w:szCs w:val="28"/>
        </w:rPr>
        <w:t xml:space="preserve"> </w:t>
      </w:r>
      <w:r w:rsidRPr="00A00AC7">
        <w:rPr>
          <w:color w:val="000000"/>
          <w:sz w:val="28"/>
          <w:szCs w:val="28"/>
          <w:lang w:val="ru-RU"/>
        </w:rPr>
        <w:t>беру</w:t>
      </w:r>
      <w:r w:rsidRPr="00094CD5">
        <w:rPr>
          <w:color w:val="000000"/>
          <w:sz w:val="28"/>
          <w:szCs w:val="28"/>
        </w:rPr>
        <w:t xml:space="preserve"> «</w:t>
      </w:r>
      <w:r w:rsidRPr="00A00AC7">
        <w:rPr>
          <w:color w:val="000000"/>
          <w:sz w:val="28"/>
          <w:szCs w:val="28"/>
          <w:lang w:val="ru-RU"/>
        </w:rPr>
        <w:t>Қазақстан</w:t>
      </w:r>
      <w:r w:rsidRPr="00094CD5">
        <w:rPr>
          <w:color w:val="000000"/>
          <w:sz w:val="28"/>
          <w:szCs w:val="28"/>
        </w:rPr>
        <w:t xml:space="preserve"> </w:t>
      </w:r>
      <w:r w:rsidRPr="00A00AC7">
        <w:rPr>
          <w:color w:val="000000"/>
          <w:sz w:val="28"/>
          <w:szCs w:val="28"/>
          <w:lang w:val="ru-RU"/>
        </w:rPr>
        <w:t>Республикасының</w:t>
      </w:r>
      <w:r w:rsidRPr="00094CD5">
        <w:rPr>
          <w:color w:val="000000"/>
          <w:sz w:val="28"/>
          <w:szCs w:val="28"/>
        </w:rPr>
        <w:t xml:space="preserve"> </w:t>
      </w:r>
      <w:r w:rsidRPr="00A00AC7">
        <w:rPr>
          <w:color w:val="000000"/>
          <w:sz w:val="28"/>
          <w:szCs w:val="28"/>
          <w:lang w:val="ru-RU"/>
        </w:rPr>
        <w:t>атынан</w:t>
      </w:r>
      <w:r w:rsidRPr="00094CD5">
        <w:rPr>
          <w:color w:val="000000"/>
          <w:sz w:val="28"/>
          <w:szCs w:val="28"/>
        </w:rPr>
        <w:t xml:space="preserve"> </w:t>
      </w:r>
      <w:r w:rsidRPr="00A00AC7">
        <w:rPr>
          <w:color w:val="000000"/>
          <w:sz w:val="28"/>
          <w:szCs w:val="28"/>
          <w:lang w:val="ru-RU"/>
        </w:rPr>
        <w:t>Қазақстан</w:t>
      </w:r>
      <w:r w:rsidRPr="00094CD5">
        <w:rPr>
          <w:color w:val="000000"/>
          <w:sz w:val="28"/>
          <w:szCs w:val="28"/>
        </w:rPr>
        <w:t xml:space="preserve"> </w:t>
      </w:r>
      <w:r w:rsidRPr="00A00AC7">
        <w:rPr>
          <w:color w:val="000000"/>
          <w:sz w:val="28"/>
          <w:szCs w:val="28"/>
          <w:lang w:val="ru-RU"/>
        </w:rPr>
        <w:t>Республикасының</w:t>
      </w:r>
      <w:r w:rsidRPr="00094CD5">
        <w:rPr>
          <w:color w:val="000000"/>
          <w:sz w:val="28"/>
          <w:szCs w:val="28"/>
        </w:rPr>
        <w:t xml:space="preserve"> </w:t>
      </w:r>
      <w:r w:rsidRPr="00A00AC7">
        <w:rPr>
          <w:color w:val="000000"/>
          <w:sz w:val="28"/>
          <w:szCs w:val="28"/>
          <w:lang w:val="ru-RU"/>
        </w:rPr>
        <w:t>Ұлттық</w:t>
      </w:r>
      <w:r w:rsidRPr="00094CD5">
        <w:rPr>
          <w:color w:val="000000"/>
          <w:sz w:val="28"/>
          <w:szCs w:val="28"/>
        </w:rPr>
        <w:t xml:space="preserve"> </w:t>
      </w:r>
      <w:r w:rsidRPr="00A00AC7">
        <w:rPr>
          <w:color w:val="000000"/>
          <w:sz w:val="28"/>
          <w:szCs w:val="28"/>
          <w:lang w:val="ru-RU"/>
        </w:rPr>
        <w:t>Банкі</w:t>
      </w:r>
      <w:r w:rsidRPr="00094CD5">
        <w:rPr>
          <w:color w:val="000000"/>
          <w:sz w:val="28"/>
          <w:szCs w:val="28"/>
        </w:rPr>
        <w:t xml:space="preserve">» </w:t>
      </w:r>
      <w:r w:rsidRPr="00A00AC7">
        <w:rPr>
          <w:color w:val="000000"/>
          <w:sz w:val="28"/>
          <w:szCs w:val="28"/>
          <w:lang w:val="ru-RU"/>
        </w:rPr>
        <w:t>атауымен</w:t>
      </w:r>
      <w:r w:rsidRPr="00094CD5">
        <w:rPr>
          <w:color w:val="000000"/>
          <w:sz w:val="28"/>
          <w:szCs w:val="28"/>
        </w:rPr>
        <w:t xml:space="preserve"> </w:t>
      </w:r>
      <w:r w:rsidRPr="00A00AC7">
        <w:rPr>
          <w:color w:val="000000"/>
          <w:sz w:val="28"/>
          <w:szCs w:val="28"/>
          <w:lang w:val="ru-RU"/>
        </w:rPr>
        <w:t>де</w:t>
      </w:r>
      <w:r w:rsidRPr="00094CD5">
        <w:rPr>
          <w:color w:val="000000"/>
          <w:sz w:val="28"/>
          <w:szCs w:val="28"/>
        </w:rPr>
        <w:t xml:space="preserve"> </w:t>
      </w:r>
      <w:r w:rsidRPr="00A00AC7">
        <w:rPr>
          <w:color w:val="000000"/>
          <w:sz w:val="28"/>
          <w:szCs w:val="28"/>
          <w:lang w:val="ru-RU"/>
        </w:rPr>
        <w:t>жүзеге</w:t>
      </w:r>
      <w:r w:rsidRPr="00094CD5">
        <w:rPr>
          <w:color w:val="000000"/>
          <w:sz w:val="28"/>
          <w:szCs w:val="28"/>
        </w:rPr>
        <w:t xml:space="preserve"> </w:t>
      </w:r>
      <w:r w:rsidRPr="00A00AC7">
        <w:rPr>
          <w:color w:val="000000"/>
          <w:sz w:val="28"/>
          <w:szCs w:val="28"/>
          <w:lang w:val="ru-RU"/>
        </w:rPr>
        <w:t>асырылады</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094CD5">
        <w:rPr>
          <w:color w:val="000000"/>
          <w:sz w:val="28"/>
          <w:szCs w:val="28"/>
        </w:rPr>
        <w:t xml:space="preserve">7. </w:t>
      </w:r>
      <w:r>
        <w:rPr>
          <w:color w:val="000000"/>
          <w:sz w:val="28"/>
          <w:szCs w:val="28"/>
          <w:lang w:val="ru-RU"/>
        </w:rPr>
        <w:t>Толтырылған</w:t>
      </w:r>
      <w:r w:rsidRPr="00094CD5">
        <w:rPr>
          <w:color w:val="000000"/>
          <w:sz w:val="28"/>
          <w:szCs w:val="28"/>
        </w:rPr>
        <w:t xml:space="preserve"> </w:t>
      </w:r>
      <w:r>
        <w:rPr>
          <w:color w:val="000000"/>
          <w:sz w:val="28"/>
          <w:szCs w:val="28"/>
          <w:lang w:val="ru-RU"/>
        </w:rPr>
        <w:t>құжаттарды</w:t>
      </w:r>
      <w:r w:rsidRPr="00094CD5">
        <w:rPr>
          <w:color w:val="000000"/>
          <w:sz w:val="28"/>
          <w:szCs w:val="28"/>
        </w:rPr>
        <w:t xml:space="preserve"> </w:t>
      </w:r>
      <w:r>
        <w:rPr>
          <w:color w:val="000000"/>
          <w:sz w:val="28"/>
          <w:szCs w:val="28"/>
          <w:lang w:val="ru-RU"/>
        </w:rPr>
        <w:t>беру</w:t>
      </w:r>
      <w:r w:rsidRPr="00094CD5">
        <w:rPr>
          <w:color w:val="000000"/>
          <w:sz w:val="28"/>
          <w:szCs w:val="28"/>
        </w:rPr>
        <w:t xml:space="preserve"> </w:t>
      </w:r>
      <w:r>
        <w:rPr>
          <w:color w:val="000000"/>
          <w:sz w:val="28"/>
          <w:szCs w:val="28"/>
          <w:lang w:val="ru-RU"/>
        </w:rPr>
        <w:t>Мемлекеттік</w:t>
      </w:r>
      <w:r w:rsidRPr="00094CD5">
        <w:rPr>
          <w:color w:val="000000"/>
          <w:sz w:val="28"/>
          <w:szCs w:val="28"/>
        </w:rPr>
        <w:t xml:space="preserve"> </w:t>
      </w:r>
      <w:r>
        <w:rPr>
          <w:color w:val="000000"/>
          <w:sz w:val="28"/>
          <w:szCs w:val="28"/>
          <w:lang w:val="ru-RU"/>
        </w:rPr>
        <w:t>корпорацияның</w:t>
      </w:r>
      <w:r w:rsidRPr="00094CD5">
        <w:rPr>
          <w:color w:val="000000"/>
          <w:sz w:val="28"/>
          <w:szCs w:val="28"/>
        </w:rPr>
        <w:t xml:space="preserve"> </w:t>
      </w:r>
      <w:r>
        <w:rPr>
          <w:color w:val="000000"/>
          <w:sz w:val="28"/>
          <w:szCs w:val="28"/>
          <w:lang w:val="ru-RU"/>
        </w:rPr>
        <w:t>жұмыс</w:t>
      </w:r>
      <w:r w:rsidRPr="00094CD5">
        <w:rPr>
          <w:color w:val="000000"/>
          <w:sz w:val="28"/>
          <w:szCs w:val="28"/>
        </w:rPr>
        <w:t xml:space="preserve"> </w:t>
      </w:r>
      <w:r>
        <w:rPr>
          <w:color w:val="000000"/>
          <w:sz w:val="28"/>
          <w:szCs w:val="28"/>
          <w:lang w:val="ru-RU"/>
        </w:rPr>
        <w:t>кестесіне</w:t>
      </w:r>
      <w:r w:rsidRPr="00094CD5">
        <w:rPr>
          <w:color w:val="000000"/>
          <w:sz w:val="28"/>
          <w:szCs w:val="28"/>
        </w:rPr>
        <w:t xml:space="preserve"> </w:t>
      </w:r>
      <w:r>
        <w:rPr>
          <w:color w:val="000000"/>
          <w:sz w:val="28"/>
          <w:szCs w:val="28"/>
          <w:lang w:val="ru-RU"/>
        </w:rPr>
        <w:t>сәйкес</w:t>
      </w:r>
      <w:r w:rsidRPr="00094CD5">
        <w:rPr>
          <w:color w:val="000000"/>
          <w:sz w:val="28"/>
          <w:szCs w:val="28"/>
        </w:rPr>
        <w:t xml:space="preserve"> </w:t>
      </w:r>
      <w:r>
        <w:rPr>
          <w:color w:val="000000"/>
          <w:sz w:val="28"/>
          <w:szCs w:val="28"/>
          <w:lang w:val="ru-RU"/>
        </w:rPr>
        <w:t>жеке</w:t>
      </w:r>
      <w:r w:rsidRPr="00094CD5">
        <w:rPr>
          <w:color w:val="000000"/>
          <w:sz w:val="28"/>
          <w:szCs w:val="28"/>
        </w:rPr>
        <w:t xml:space="preserve"> </w:t>
      </w:r>
      <w:r>
        <w:rPr>
          <w:color w:val="000000"/>
          <w:sz w:val="28"/>
          <w:szCs w:val="28"/>
          <w:lang w:val="ru-RU"/>
        </w:rPr>
        <w:t>басын</w:t>
      </w:r>
      <w:r w:rsidRPr="00094CD5">
        <w:rPr>
          <w:color w:val="000000"/>
          <w:sz w:val="28"/>
          <w:szCs w:val="28"/>
        </w:rPr>
        <w:t xml:space="preserve"> </w:t>
      </w:r>
      <w:r>
        <w:rPr>
          <w:color w:val="000000"/>
          <w:sz w:val="28"/>
          <w:szCs w:val="28"/>
          <w:lang w:val="ru-RU"/>
        </w:rPr>
        <w:t>куәландыратын</w:t>
      </w:r>
      <w:r w:rsidRPr="00094CD5">
        <w:rPr>
          <w:color w:val="000000"/>
          <w:sz w:val="28"/>
          <w:szCs w:val="28"/>
        </w:rPr>
        <w:t xml:space="preserve"> </w:t>
      </w:r>
      <w:r>
        <w:rPr>
          <w:color w:val="000000"/>
          <w:sz w:val="28"/>
          <w:szCs w:val="28"/>
          <w:lang w:val="ru-RU"/>
        </w:rPr>
        <w:t>құжаттарды</w:t>
      </w:r>
      <w:r w:rsidRPr="00094CD5">
        <w:rPr>
          <w:color w:val="000000"/>
          <w:sz w:val="28"/>
          <w:szCs w:val="28"/>
        </w:rPr>
        <w:t xml:space="preserve"> </w:t>
      </w:r>
      <w:r>
        <w:rPr>
          <w:color w:val="000000"/>
          <w:sz w:val="28"/>
          <w:szCs w:val="28"/>
          <w:lang w:val="ru-RU"/>
        </w:rPr>
        <w:t>немесе</w:t>
      </w:r>
      <w:r w:rsidRPr="00094CD5">
        <w:rPr>
          <w:color w:val="000000"/>
          <w:sz w:val="28"/>
          <w:szCs w:val="28"/>
        </w:rPr>
        <w:t xml:space="preserve"> </w:t>
      </w:r>
      <w:r>
        <w:rPr>
          <w:color w:val="000000"/>
          <w:sz w:val="28"/>
          <w:szCs w:val="28"/>
          <w:lang w:val="ru-RU"/>
        </w:rPr>
        <w:t>цифрлық</w:t>
      </w:r>
      <w:r w:rsidRPr="00094CD5">
        <w:rPr>
          <w:color w:val="000000"/>
          <w:sz w:val="28"/>
          <w:szCs w:val="28"/>
        </w:rPr>
        <w:t xml:space="preserve"> </w:t>
      </w:r>
      <w:r>
        <w:rPr>
          <w:color w:val="000000"/>
          <w:sz w:val="28"/>
          <w:szCs w:val="28"/>
          <w:lang w:val="ru-RU"/>
        </w:rPr>
        <w:t>құжаттама</w:t>
      </w:r>
      <w:r w:rsidRPr="00094CD5">
        <w:rPr>
          <w:color w:val="000000"/>
          <w:sz w:val="28"/>
          <w:szCs w:val="28"/>
        </w:rPr>
        <w:t xml:space="preserve"> </w:t>
      </w:r>
      <w:r>
        <w:rPr>
          <w:color w:val="000000"/>
          <w:sz w:val="28"/>
          <w:szCs w:val="28"/>
          <w:lang w:val="ru-RU"/>
        </w:rPr>
        <w:t>қызметінен</w:t>
      </w:r>
      <w:r w:rsidRPr="00094CD5">
        <w:rPr>
          <w:color w:val="000000"/>
          <w:sz w:val="28"/>
          <w:szCs w:val="28"/>
        </w:rPr>
        <w:t xml:space="preserve"> </w:t>
      </w:r>
      <w:r>
        <w:rPr>
          <w:color w:val="000000"/>
          <w:sz w:val="28"/>
          <w:szCs w:val="28"/>
          <w:lang w:val="ru-RU"/>
        </w:rPr>
        <w:t>электрондық</w:t>
      </w:r>
      <w:r w:rsidRPr="00094CD5">
        <w:rPr>
          <w:color w:val="000000"/>
          <w:sz w:val="28"/>
          <w:szCs w:val="28"/>
        </w:rPr>
        <w:t xml:space="preserve"> </w:t>
      </w:r>
      <w:r>
        <w:rPr>
          <w:color w:val="000000"/>
          <w:sz w:val="28"/>
          <w:szCs w:val="28"/>
          <w:lang w:val="ru-RU"/>
        </w:rPr>
        <w:t>құжатты</w:t>
      </w:r>
      <w:r w:rsidRPr="00094CD5">
        <w:rPr>
          <w:color w:val="000000"/>
          <w:sz w:val="28"/>
          <w:szCs w:val="28"/>
        </w:rPr>
        <w:t xml:space="preserve"> </w:t>
      </w:r>
      <w:r>
        <w:rPr>
          <w:color w:val="000000"/>
          <w:sz w:val="28"/>
          <w:szCs w:val="28"/>
          <w:lang w:val="ru-RU"/>
        </w:rPr>
        <w:t>ұсынған</w:t>
      </w:r>
      <w:r w:rsidRPr="00094CD5">
        <w:rPr>
          <w:color w:val="000000"/>
          <w:sz w:val="28"/>
          <w:szCs w:val="28"/>
        </w:rPr>
        <w:t xml:space="preserve"> </w:t>
      </w:r>
      <w:r>
        <w:rPr>
          <w:color w:val="000000"/>
          <w:sz w:val="28"/>
          <w:szCs w:val="28"/>
          <w:lang w:val="ru-RU"/>
        </w:rPr>
        <w:t>кезде</w:t>
      </w:r>
      <w:r w:rsidRPr="00094CD5">
        <w:rPr>
          <w:color w:val="000000"/>
          <w:sz w:val="28"/>
          <w:szCs w:val="28"/>
        </w:rPr>
        <w:t xml:space="preserve"> </w:t>
      </w:r>
      <w:r>
        <w:rPr>
          <w:color w:val="000000"/>
          <w:sz w:val="28"/>
          <w:szCs w:val="28"/>
          <w:lang w:val="ru-RU"/>
        </w:rPr>
        <w:t>жүзеге</w:t>
      </w:r>
      <w:r w:rsidRPr="00094CD5">
        <w:rPr>
          <w:color w:val="000000"/>
          <w:sz w:val="28"/>
          <w:szCs w:val="28"/>
        </w:rPr>
        <w:t xml:space="preserve"> </w:t>
      </w:r>
      <w:r>
        <w:rPr>
          <w:color w:val="000000"/>
          <w:sz w:val="28"/>
          <w:szCs w:val="28"/>
          <w:lang w:val="ru-RU"/>
        </w:rPr>
        <w:t>асырылады</w:t>
      </w:r>
      <w:r w:rsidRPr="00094CD5">
        <w:rPr>
          <w:color w:val="000000"/>
          <w:sz w:val="28"/>
          <w:szCs w:val="28"/>
        </w:rPr>
        <w:t xml:space="preserve">; </w:t>
      </w:r>
      <w:r>
        <w:rPr>
          <w:color w:val="000000"/>
          <w:sz w:val="28"/>
          <w:szCs w:val="28"/>
          <w:lang w:val="ru-RU"/>
        </w:rPr>
        <w:t>өкіл</w:t>
      </w:r>
      <w:r w:rsidRPr="00094CD5">
        <w:rPr>
          <w:color w:val="000000"/>
          <w:sz w:val="28"/>
          <w:szCs w:val="28"/>
        </w:rPr>
        <w:t xml:space="preserve"> </w:t>
      </w:r>
      <w:r>
        <w:rPr>
          <w:color w:val="000000"/>
          <w:sz w:val="28"/>
          <w:szCs w:val="28"/>
          <w:lang w:val="ru-RU"/>
        </w:rPr>
        <w:t>сондай</w:t>
      </w:r>
      <w:r w:rsidRPr="00094CD5">
        <w:rPr>
          <w:color w:val="000000"/>
          <w:sz w:val="28"/>
          <w:szCs w:val="28"/>
        </w:rPr>
        <w:t>-</w:t>
      </w:r>
      <w:r>
        <w:rPr>
          <w:color w:val="000000"/>
          <w:sz w:val="28"/>
          <w:szCs w:val="28"/>
          <w:lang w:val="ru-RU"/>
        </w:rPr>
        <w:t>ақ</w:t>
      </w:r>
      <w:r w:rsidRPr="00094CD5">
        <w:rPr>
          <w:color w:val="000000"/>
          <w:sz w:val="28"/>
          <w:szCs w:val="28"/>
        </w:rPr>
        <w:t xml:space="preserve"> </w:t>
      </w:r>
      <w:r>
        <w:rPr>
          <w:color w:val="000000"/>
          <w:sz w:val="28"/>
          <w:szCs w:val="28"/>
          <w:lang w:val="ru-RU"/>
        </w:rPr>
        <w:t>Қазақстан</w:t>
      </w:r>
      <w:r w:rsidRPr="00094CD5">
        <w:rPr>
          <w:color w:val="000000"/>
          <w:sz w:val="28"/>
          <w:szCs w:val="28"/>
        </w:rPr>
        <w:t xml:space="preserve"> </w:t>
      </w:r>
      <w:r>
        <w:rPr>
          <w:color w:val="000000"/>
          <w:sz w:val="28"/>
          <w:szCs w:val="28"/>
          <w:lang w:val="ru-RU"/>
        </w:rPr>
        <w:t>Республикасының</w:t>
      </w:r>
      <w:r w:rsidRPr="00094CD5">
        <w:rPr>
          <w:color w:val="000000"/>
          <w:sz w:val="28"/>
          <w:szCs w:val="28"/>
        </w:rPr>
        <w:t xml:space="preserve"> </w:t>
      </w:r>
      <w:r>
        <w:rPr>
          <w:color w:val="000000"/>
          <w:sz w:val="28"/>
          <w:szCs w:val="28"/>
          <w:lang w:val="ru-RU"/>
        </w:rPr>
        <w:t>азаматтық</w:t>
      </w:r>
      <w:r w:rsidRPr="00094CD5">
        <w:rPr>
          <w:color w:val="000000"/>
          <w:sz w:val="28"/>
          <w:szCs w:val="28"/>
        </w:rPr>
        <w:t xml:space="preserve"> </w:t>
      </w:r>
      <w:r>
        <w:rPr>
          <w:color w:val="000000"/>
          <w:sz w:val="28"/>
          <w:szCs w:val="28"/>
          <w:lang w:val="ru-RU"/>
        </w:rPr>
        <w:t>заңнамасына</w:t>
      </w:r>
      <w:r w:rsidRPr="00094CD5">
        <w:rPr>
          <w:color w:val="000000"/>
          <w:sz w:val="28"/>
          <w:szCs w:val="28"/>
        </w:rPr>
        <w:t xml:space="preserve"> </w:t>
      </w:r>
      <w:r>
        <w:rPr>
          <w:color w:val="000000"/>
          <w:sz w:val="28"/>
          <w:szCs w:val="28"/>
          <w:lang w:val="ru-RU"/>
        </w:rPr>
        <w:t>сәйкес</w:t>
      </w:r>
      <w:r w:rsidRPr="00094CD5">
        <w:rPr>
          <w:color w:val="000000"/>
          <w:sz w:val="28"/>
          <w:szCs w:val="28"/>
        </w:rPr>
        <w:t xml:space="preserve"> </w:t>
      </w:r>
      <w:r>
        <w:rPr>
          <w:color w:val="000000"/>
          <w:sz w:val="28"/>
          <w:szCs w:val="28"/>
          <w:lang w:val="ru-RU"/>
        </w:rPr>
        <w:t>ресімделген</w:t>
      </w:r>
      <w:r w:rsidRPr="00094CD5">
        <w:rPr>
          <w:color w:val="000000"/>
          <w:sz w:val="28"/>
          <w:szCs w:val="28"/>
        </w:rPr>
        <w:t xml:space="preserve">, </w:t>
      </w:r>
      <w:r>
        <w:rPr>
          <w:color w:val="000000"/>
          <w:sz w:val="28"/>
          <w:szCs w:val="28"/>
          <w:lang w:val="ru-RU"/>
        </w:rPr>
        <w:t>онда</w:t>
      </w:r>
      <w:r w:rsidRPr="00094CD5">
        <w:rPr>
          <w:color w:val="000000"/>
          <w:sz w:val="28"/>
          <w:szCs w:val="28"/>
        </w:rPr>
        <w:t xml:space="preserve"> </w:t>
      </w:r>
      <w:r>
        <w:rPr>
          <w:color w:val="000000"/>
          <w:sz w:val="28"/>
          <w:szCs w:val="28"/>
          <w:lang w:val="ru-RU"/>
        </w:rPr>
        <w:t>өкілдің</w:t>
      </w:r>
      <w:r w:rsidRPr="00094CD5">
        <w:rPr>
          <w:color w:val="000000"/>
          <w:sz w:val="28"/>
          <w:szCs w:val="28"/>
        </w:rPr>
        <w:t xml:space="preserve"> </w:t>
      </w:r>
      <w:r>
        <w:rPr>
          <w:color w:val="000000"/>
          <w:sz w:val="28"/>
          <w:szCs w:val="28"/>
          <w:lang w:val="ru-RU"/>
        </w:rPr>
        <w:t>тиісті</w:t>
      </w:r>
      <w:r w:rsidRPr="00094CD5">
        <w:rPr>
          <w:color w:val="000000"/>
          <w:sz w:val="28"/>
          <w:szCs w:val="28"/>
        </w:rPr>
        <w:t xml:space="preserve"> </w:t>
      </w:r>
      <w:r>
        <w:rPr>
          <w:color w:val="000000"/>
          <w:sz w:val="28"/>
          <w:szCs w:val="28"/>
          <w:lang w:val="ru-RU"/>
        </w:rPr>
        <w:t>өкілеттіктері</w:t>
      </w:r>
      <w:r w:rsidRPr="00094CD5">
        <w:rPr>
          <w:color w:val="000000"/>
          <w:sz w:val="28"/>
          <w:szCs w:val="28"/>
        </w:rPr>
        <w:t xml:space="preserve"> </w:t>
      </w:r>
      <w:r>
        <w:rPr>
          <w:color w:val="000000"/>
          <w:sz w:val="28"/>
          <w:szCs w:val="28"/>
          <w:lang w:val="ru-RU"/>
        </w:rPr>
        <w:t>көрсетілген</w:t>
      </w:r>
      <w:r w:rsidRPr="00094CD5">
        <w:rPr>
          <w:color w:val="000000"/>
          <w:sz w:val="28"/>
          <w:szCs w:val="28"/>
        </w:rPr>
        <w:t xml:space="preserve"> </w:t>
      </w:r>
      <w:r>
        <w:rPr>
          <w:color w:val="000000"/>
          <w:sz w:val="28"/>
          <w:szCs w:val="28"/>
          <w:lang w:val="ru-RU"/>
        </w:rPr>
        <w:t>құжатты</w:t>
      </w:r>
      <w:r w:rsidRPr="00094CD5">
        <w:rPr>
          <w:color w:val="000000"/>
          <w:sz w:val="28"/>
          <w:szCs w:val="28"/>
        </w:rPr>
        <w:t xml:space="preserve"> </w:t>
      </w:r>
      <w:r>
        <w:rPr>
          <w:color w:val="000000"/>
          <w:sz w:val="28"/>
          <w:szCs w:val="28"/>
          <w:lang w:val="ru-RU"/>
        </w:rPr>
        <w:t>ұсынады</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094CD5">
        <w:rPr>
          <w:color w:val="000000"/>
          <w:sz w:val="28"/>
          <w:szCs w:val="28"/>
        </w:rPr>
        <w:t xml:space="preserve">8. </w:t>
      </w:r>
      <w:r>
        <w:rPr>
          <w:color w:val="000000"/>
          <w:sz w:val="28"/>
          <w:szCs w:val="28"/>
          <w:lang w:val="ru-RU"/>
        </w:rPr>
        <w:t>Көрсетілетін</w:t>
      </w:r>
      <w:r w:rsidRPr="00094CD5">
        <w:rPr>
          <w:color w:val="000000"/>
          <w:sz w:val="28"/>
          <w:szCs w:val="28"/>
        </w:rPr>
        <w:t xml:space="preserve"> </w:t>
      </w:r>
      <w:r>
        <w:rPr>
          <w:color w:val="000000"/>
          <w:sz w:val="28"/>
          <w:szCs w:val="28"/>
          <w:lang w:val="ru-RU"/>
        </w:rPr>
        <w:t>қызметті</w:t>
      </w:r>
      <w:r w:rsidRPr="00094CD5">
        <w:rPr>
          <w:color w:val="000000"/>
          <w:sz w:val="28"/>
          <w:szCs w:val="28"/>
        </w:rPr>
        <w:t xml:space="preserve"> </w:t>
      </w:r>
      <w:r>
        <w:rPr>
          <w:color w:val="000000"/>
          <w:sz w:val="28"/>
          <w:szCs w:val="28"/>
          <w:lang w:val="ru-RU"/>
        </w:rPr>
        <w:t>берушінің</w:t>
      </w:r>
      <w:r w:rsidRPr="00094CD5">
        <w:rPr>
          <w:color w:val="000000"/>
          <w:sz w:val="28"/>
          <w:szCs w:val="28"/>
        </w:rPr>
        <w:t xml:space="preserve">, </w:t>
      </w:r>
      <w:r>
        <w:rPr>
          <w:color w:val="000000"/>
          <w:sz w:val="28"/>
          <w:szCs w:val="28"/>
          <w:lang w:val="ru-RU"/>
        </w:rPr>
        <w:t>Мемлекеттік</w:t>
      </w:r>
      <w:r w:rsidRPr="00094CD5">
        <w:rPr>
          <w:color w:val="000000"/>
          <w:sz w:val="28"/>
          <w:szCs w:val="28"/>
        </w:rPr>
        <w:t xml:space="preserve"> </w:t>
      </w:r>
      <w:r>
        <w:rPr>
          <w:color w:val="000000"/>
          <w:sz w:val="28"/>
          <w:szCs w:val="28"/>
          <w:lang w:val="ru-RU"/>
        </w:rPr>
        <w:t>корпорацияның</w:t>
      </w:r>
      <w:r w:rsidRPr="00094CD5">
        <w:rPr>
          <w:color w:val="000000"/>
          <w:sz w:val="28"/>
          <w:szCs w:val="28"/>
        </w:rPr>
        <w:t xml:space="preserve"> </w:t>
      </w:r>
      <w:r>
        <w:rPr>
          <w:color w:val="000000"/>
          <w:sz w:val="28"/>
          <w:szCs w:val="28"/>
          <w:lang w:val="ru-RU"/>
        </w:rPr>
        <w:t>уақтылы</w:t>
      </w:r>
      <w:r w:rsidRPr="00094CD5">
        <w:rPr>
          <w:color w:val="000000"/>
          <w:sz w:val="28"/>
          <w:szCs w:val="28"/>
        </w:rPr>
        <w:t xml:space="preserve"> </w:t>
      </w:r>
      <w:r>
        <w:rPr>
          <w:color w:val="000000"/>
          <w:sz w:val="28"/>
          <w:szCs w:val="28"/>
          <w:lang w:val="ru-RU"/>
        </w:rPr>
        <w:t>талап</w:t>
      </w:r>
      <w:r w:rsidRPr="00094CD5">
        <w:rPr>
          <w:color w:val="000000"/>
          <w:sz w:val="28"/>
          <w:szCs w:val="28"/>
        </w:rPr>
        <w:t xml:space="preserve"> </w:t>
      </w:r>
      <w:r>
        <w:rPr>
          <w:color w:val="000000"/>
          <w:sz w:val="28"/>
          <w:szCs w:val="28"/>
          <w:lang w:val="ru-RU"/>
        </w:rPr>
        <w:t>етілмеген</w:t>
      </w:r>
      <w:r w:rsidRPr="00094CD5">
        <w:rPr>
          <w:color w:val="000000"/>
          <w:sz w:val="28"/>
          <w:szCs w:val="28"/>
        </w:rPr>
        <w:t xml:space="preserve"> </w:t>
      </w:r>
      <w:r>
        <w:rPr>
          <w:color w:val="000000"/>
          <w:sz w:val="28"/>
          <w:szCs w:val="28"/>
          <w:lang w:val="ru-RU"/>
        </w:rPr>
        <w:t>құжаттарды</w:t>
      </w:r>
      <w:r w:rsidRPr="00094CD5">
        <w:rPr>
          <w:color w:val="000000"/>
          <w:sz w:val="28"/>
          <w:szCs w:val="28"/>
        </w:rPr>
        <w:t xml:space="preserve"> </w:t>
      </w:r>
      <w:r>
        <w:rPr>
          <w:color w:val="000000"/>
          <w:sz w:val="28"/>
          <w:szCs w:val="28"/>
          <w:lang w:val="ru-RU"/>
        </w:rPr>
        <w:t>сақтау</w:t>
      </w:r>
      <w:r w:rsidRPr="00094CD5">
        <w:rPr>
          <w:color w:val="000000"/>
          <w:sz w:val="28"/>
          <w:szCs w:val="28"/>
        </w:rPr>
        <w:t xml:space="preserve"> </w:t>
      </w:r>
      <w:r>
        <w:rPr>
          <w:color w:val="000000"/>
          <w:sz w:val="28"/>
          <w:szCs w:val="28"/>
          <w:lang w:val="ru-RU"/>
        </w:rPr>
        <w:t>шарттары</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алушы</w:t>
      </w:r>
      <w:r w:rsidRPr="00094CD5">
        <w:rPr>
          <w:color w:val="000000"/>
          <w:sz w:val="28"/>
          <w:szCs w:val="28"/>
        </w:rPr>
        <w:t xml:space="preserve"> </w:t>
      </w:r>
      <w:r w:rsidRPr="00A00AC7">
        <w:rPr>
          <w:color w:val="000000"/>
          <w:sz w:val="28"/>
          <w:szCs w:val="28"/>
          <w:lang w:val="ru-RU"/>
        </w:rPr>
        <w:t>көрсетілген</w:t>
      </w:r>
      <w:r w:rsidRPr="00094CD5">
        <w:rPr>
          <w:color w:val="000000"/>
          <w:sz w:val="28"/>
          <w:szCs w:val="28"/>
        </w:rPr>
        <w:t xml:space="preserve"> </w:t>
      </w:r>
      <w:r w:rsidRPr="00A00AC7">
        <w:rPr>
          <w:color w:val="000000"/>
          <w:sz w:val="28"/>
          <w:szCs w:val="28"/>
          <w:lang w:val="ru-RU"/>
        </w:rPr>
        <w:t>мерзімде</w:t>
      </w:r>
      <w:r w:rsidRPr="00094CD5">
        <w:rPr>
          <w:color w:val="000000"/>
          <w:sz w:val="28"/>
          <w:szCs w:val="28"/>
        </w:rPr>
        <w:t xml:space="preserve">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w:t>
      </w:r>
      <w:r w:rsidRPr="00094CD5">
        <w:rPr>
          <w:color w:val="000000"/>
          <w:sz w:val="28"/>
          <w:szCs w:val="28"/>
        </w:rPr>
        <w:t xml:space="preserve"> </w:t>
      </w:r>
      <w:r w:rsidRPr="00A00AC7">
        <w:rPr>
          <w:color w:val="000000"/>
          <w:sz w:val="28"/>
          <w:szCs w:val="28"/>
          <w:lang w:val="ru-RU"/>
        </w:rPr>
        <w:t>нәтижесін</w:t>
      </w:r>
      <w:r w:rsidRPr="00094CD5">
        <w:rPr>
          <w:color w:val="000000"/>
          <w:sz w:val="28"/>
          <w:szCs w:val="28"/>
        </w:rPr>
        <w:t xml:space="preserve"> </w:t>
      </w:r>
      <w:r w:rsidRPr="00A00AC7">
        <w:rPr>
          <w:color w:val="000000"/>
          <w:sz w:val="28"/>
          <w:szCs w:val="28"/>
          <w:lang w:val="ru-RU"/>
        </w:rPr>
        <w:t>алуға</w:t>
      </w:r>
      <w:r w:rsidRPr="00094CD5">
        <w:rPr>
          <w:color w:val="000000"/>
          <w:sz w:val="28"/>
          <w:szCs w:val="28"/>
        </w:rPr>
        <w:t xml:space="preserve"> </w:t>
      </w:r>
      <w:r w:rsidRPr="00A00AC7">
        <w:rPr>
          <w:color w:val="000000"/>
          <w:sz w:val="28"/>
          <w:szCs w:val="28"/>
          <w:lang w:val="ru-RU"/>
        </w:rPr>
        <w:t>өтініш</w:t>
      </w:r>
      <w:r w:rsidRPr="00094CD5">
        <w:rPr>
          <w:color w:val="000000"/>
          <w:sz w:val="28"/>
          <w:szCs w:val="28"/>
        </w:rPr>
        <w:t xml:space="preserve"> </w:t>
      </w:r>
      <w:r w:rsidRPr="00A00AC7">
        <w:rPr>
          <w:color w:val="000000"/>
          <w:sz w:val="28"/>
          <w:szCs w:val="28"/>
          <w:lang w:val="ru-RU"/>
        </w:rPr>
        <w:t>бермеген</w:t>
      </w:r>
      <w:r w:rsidRPr="00094CD5">
        <w:rPr>
          <w:color w:val="000000"/>
          <w:sz w:val="28"/>
          <w:szCs w:val="28"/>
        </w:rPr>
        <w:t xml:space="preserve"> </w:t>
      </w:r>
      <w:r w:rsidRPr="00A00AC7">
        <w:rPr>
          <w:color w:val="000000"/>
          <w:sz w:val="28"/>
          <w:szCs w:val="28"/>
          <w:lang w:val="ru-RU"/>
        </w:rPr>
        <w:t>жағдайда</w:t>
      </w:r>
      <w:r w:rsidRPr="00094CD5">
        <w:rPr>
          <w:color w:val="000000"/>
          <w:sz w:val="28"/>
          <w:szCs w:val="28"/>
        </w:rPr>
        <w:t xml:space="preserve">,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беруші</w:t>
      </w:r>
      <w:r w:rsidRPr="00094CD5">
        <w:rPr>
          <w:color w:val="000000"/>
          <w:sz w:val="28"/>
          <w:szCs w:val="28"/>
        </w:rPr>
        <w:t xml:space="preserve"> </w:t>
      </w:r>
      <w:r w:rsidRPr="00A00AC7">
        <w:rPr>
          <w:color w:val="000000"/>
          <w:sz w:val="28"/>
          <w:szCs w:val="28"/>
          <w:lang w:val="ru-RU"/>
        </w:rPr>
        <w:t>оларды</w:t>
      </w:r>
      <w:r w:rsidRPr="00094CD5">
        <w:rPr>
          <w:color w:val="000000"/>
          <w:sz w:val="28"/>
          <w:szCs w:val="28"/>
        </w:rPr>
        <w:t xml:space="preserve">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алушы</w:t>
      </w:r>
      <w:r w:rsidRPr="00094CD5">
        <w:rPr>
          <w:color w:val="000000"/>
          <w:sz w:val="28"/>
          <w:szCs w:val="28"/>
        </w:rPr>
        <w:t xml:space="preserve"> </w:t>
      </w:r>
      <w:r w:rsidRPr="00A00AC7">
        <w:rPr>
          <w:color w:val="000000"/>
          <w:sz w:val="28"/>
          <w:szCs w:val="28"/>
          <w:lang w:val="ru-RU"/>
        </w:rPr>
        <w:t>алғанға</w:t>
      </w:r>
      <w:r w:rsidRPr="00094CD5">
        <w:rPr>
          <w:color w:val="000000"/>
          <w:sz w:val="28"/>
          <w:szCs w:val="28"/>
        </w:rPr>
        <w:t xml:space="preserve"> </w:t>
      </w:r>
      <w:r w:rsidRPr="00A00AC7">
        <w:rPr>
          <w:color w:val="000000"/>
          <w:sz w:val="28"/>
          <w:szCs w:val="28"/>
          <w:lang w:val="ru-RU"/>
        </w:rPr>
        <w:t>дейін</w:t>
      </w:r>
      <w:r w:rsidRPr="00094CD5">
        <w:rPr>
          <w:color w:val="000000"/>
          <w:sz w:val="28"/>
          <w:szCs w:val="28"/>
        </w:rPr>
        <w:t xml:space="preserve"> </w:t>
      </w:r>
      <w:r w:rsidRPr="00A00AC7">
        <w:rPr>
          <w:color w:val="000000"/>
          <w:sz w:val="28"/>
          <w:szCs w:val="28"/>
          <w:lang w:val="ru-RU"/>
        </w:rPr>
        <w:t>алу</w:t>
      </w:r>
      <w:r w:rsidRPr="00094CD5">
        <w:rPr>
          <w:color w:val="000000"/>
          <w:sz w:val="28"/>
          <w:szCs w:val="28"/>
        </w:rPr>
        <w:t xml:space="preserve"> </w:t>
      </w:r>
      <w:r w:rsidRPr="00A00AC7">
        <w:rPr>
          <w:color w:val="000000"/>
          <w:sz w:val="28"/>
          <w:szCs w:val="28"/>
          <w:lang w:val="ru-RU"/>
        </w:rPr>
        <w:t>орнында</w:t>
      </w:r>
      <w:r w:rsidRPr="00094CD5">
        <w:rPr>
          <w:color w:val="000000"/>
          <w:sz w:val="28"/>
          <w:szCs w:val="28"/>
        </w:rPr>
        <w:t xml:space="preserve"> </w:t>
      </w:r>
      <w:r w:rsidRPr="00A00AC7">
        <w:rPr>
          <w:color w:val="000000"/>
          <w:sz w:val="28"/>
          <w:szCs w:val="28"/>
          <w:lang w:val="ru-RU"/>
        </w:rPr>
        <w:t>сақталуын</w:t>
      </w:r>
      <w:r w:rsidRPr="00094CD5">
        <w:rPr>
          <w:color w:val="000000"/>
          <w:sz w:val="28"/>
          <w:szCs w:val="28"/>
        </w:rPr>
        <w:t xml:space="preserve"> </w:t>
      </w:r>
      <w:r w:rsidRPr="00A00AC7">
        <w:rPr>
          <w:color w:val="000000"/>
          <w:sz w:val="28"/>
          <w:szCs w:val="28"/>
          <w:lang w:val="ru-RU"/>
        </w:rPr>
        <w:t>қамтамасыз</w:t>
      </w:r>
      <w:r w:rsidRPr="00094CD5">
        <w:rPr>
          <w:color w:val="000000"/>
          <w:sz w:val="28"/>
          <w:szCs w:val="28"/>
        </w:rPr>
        <w:t xml:space="preserve"> </w:t>
      </w:r>
      <w:r w:rsidRPr="00A00AC7">
        <w:rPr>
          <w:color w:val="000000"/>
          <w:sz w:val="28"/>
          <w:szCs w:val="28"/>
          <w:lang w:val="ru-RU"/>
        </w:rPr>
        <w:t>етеді</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корпорация</w:t>
      </w:r>
      <w:r w:rsidRPr="00094CD5">
        <w:rPr>
          <w:color w:val="000000"/>
          <w:sz w:val="28"/>
          <w:szCs w:val="28"/>
        </w:rPr>
        <w:t xml:space="preserve"> </w:t>
      </w:r>
      <w:r w:rsidRPr="00A00AC7">
        <w:rPr>
          <w:color w:val="000000"/>
          <w:sz w:val="28"/>
          <w:szCs w:val="28"/>
          <w:lang w:val="ru-RU"/>
        </w:rPr>
        <w:t>құжаттардың</w:t>
      </w:r>
      <w:r w:rsidRPr="00094CD5">
        <w:rPr>
          <w:color w:val="000000"/>
          <w:sz w:val="28"/>
          <w:szCs w:val="28"/>
        </w:rPr>
        <w:t xml:space="preserve"> 1 (</w:t>
      </w:r>
      <w:r w:rsidRPr="00A00AC7">
        <w:rPr>
          <w:color w:val="000000"/>
          <w:sz w:val="28"/>
          <w:szCs w:val="28"/>
          <w:lang w:val="ru-RU"/>
        </w:rPr>
        <w:t>бір</w:t>
      </w:r>
      <w:r w:rsidRPr="00094CD5">
        <w:rPr>
          <w:color w:val="000000"/>
          <w:sz w:val="28"/>
          <w:szCs w:val="28"/>
        </w:rPr>
        <w:t xml:space="preserve">) </w:t>
      </w:r>
      <w:r w:rsidRPr="00A00AC7">
        <w:rPr>
          <w:color w:val="000000"/>
          <w:sz w:val="28"/>
          <w:szCs w:val="28"/>
          <w:lang w:val="ru-RU"/>
        </w:rPr>
        <w:t>ай</w:t>
      </w:r>
      <w:r w:rsidRPr="00094CD5">
        <w:rPr>
          <w:color w:val="000000"/>
          <w:sz w:val="28"/>
          <w:szCs w:val="28"/>
        </w:rPr>
        <w:t xml:space="preserve"> </w:t>
      </w:r>
      <w:r w:rsidRPr="00A00AC7">
        <w:rPr>
          <w:color w:val="000000"/>
          <w:sz w:val="28"/>
          <w:szCs w:val="28"/>
          <w:lang w:val="ru-RU"/>
        </w:rPr>
        <w:t>ішінде</w:t>
      </w:r>
      <w:r w:rsidRPr="00094CD5">
        <w:rPr>
          <w:color w:val="000000"/>
          <w:sz w:val="28"/>
          <w:szCs w:val="28"/>
        </w:rPr>
        <w:t xml:space="preserve"> </w:t>
      </w:r>
      <w:r w:rsidRPr="00A00AC7">
        <w:rPr>
          <w:color w:val="000000"/>
          <w:sz w:val="28"/>
          <w:szCs w:val="28"/>
          <w:lang w:val="ru-RU"/>
        </w:rPr>
        <w:t>сақталуын</w:t>
      </w:r>
      <w:r w:rsidRPr="00094CD5">
        <w:rPr>
          <w:color w:val="000000"/>
          <w:sz w:val="28"/>
          <w:szCs w:val="28"/>
        </w:rPr>
        <w:t xml:space="preserve"> </w:t>
      </w:r>
      <w:r w:rsidRPr="00A00AC7">
        <w:rPr>
          <w:color w:val="000000"/>
          <w:sz w:val="28"/>
          <w:szCs w:val="28"/>
          <w:lang w:val="ru-RU"/>
        </w:rPr>
        <w:t>қамтамасыз</w:t>
      </w:r>
      <w:r w:rsidRPr="00094CD5">
        <w:rPr>
          <w:color w:val="000000"/>
          <w:sz w:val="28"/>
          <w:szCs w:val="28"/>
        </w:rPr>
        <w:t xml:space="preserve"> </w:t>
      </w:r>
      <w:r w:rsidRPr="00A00AC7">
        <w:rPr>
          <w:color w:val="000000"/>
          <w:sz w:val="28"/>
          <w:szCs w:val="28"/>
          <w:lang w:val="ru-RU"/>
        </w:rPr>
        <w:t>етеді</w:t>
      </w:r>
      <w:r w:rsidRPr="00094CD5">
        <w:rPr>
          <w:color w:val="000000"/>
          <w:sz w:val="28"/>
          <w:szCs w:val="28"/>
        </w:rPr>
        <w:t xml:space="preserve">, </w:t>
      </w:r>
      <w:r w:rsidRPr="00A00AC7">
        <w:rPr>
          <w:color w:val="000000"/>
          <w:sz w:val="28"/>
          <w:szCs w:val="28"/>
          <w:lang w:val="ru-RU"/>
        </w:rPr>
        <w:t>содан</w:t>
      </w:r>
      <w:r w:rsidRPr="00094CD5">
        <w:rPr>
          <w:color w:val="000000"/>
          <w:sz w:val="28"/>
          <w:szCs w:val="28"/>
        </w:rPr>
        <w:t xml:space="preserve"> </w:t>
      </w:r>
      <w:r w:rsidRPr="00A00AC7">
        <w:rPr>
          <w:color w:val="000000"/>
          <w:sz w:val="28"/>
          <w:szCs w:val="28"/>
          <w:lang w:val="ru-RU"/>
        </w:rPr>
        <w:t>кейін</w:t>
      </w:r>
      <w:r w:rsidRPr="00094CD5">
        <w:rPr>
          <w:color w:val="000000"/>
          <w:sz w:val="28"/>
          <w:szCs w:val="28"/>
        </w:rPr>
        <w:t xml:space="preserve"> </w:t>
      </w:r>
      <w:r w:rsidRPr="00A00AC7">
        <w:rPr>
          <w:color w:val="000000"/>
          <w:sz w:val="28"/>
          <w:szCs w:val="28"/>
          <w:lang w:val="ru-RU"/>
        </w:rPr>
        <w:t>оларды</w:t>
      </w:r>
      <w:r w:rsidRPr="00094CD5">
        <w:rPr>
          <w:color w:val="000000"/>
          <w:sz w:val="28"/>
          <w:szCs w:val="28"/>
        </w:rPr>
        <w:t xml:space="preserve"> </w:t>
      </w:r>
      <w:r w:rsidRPr="00A00AC7">
        <w:rPr>
          <w:color w:val="000000"/>
          <w:sz w:val="28"/>
          <w:szCs w:val="28"/>
          <w:lang w:val="ru-RU"/>
        </w:rPr>
        <w:t>одан</w:t>
      </w:r>
      <w:r w:rsidRPr="00094CD5">
        <w:rPr>
          <w:color w:val="000000"/>
          <w:sz w:val="28"/>
          <w:szCs w:val="28"/>
        </w:rPr>
        <w:t xml:space="preserve"> </w:t>
      </w:r>
      <w:r w:rsidRPr="00A00AC7">
        <w:rPr>
          <w:color w:val="000000"/>
          <w:sz w:val="28"/>
          <w:szCs w:val="28"/>
          <w:lang w:val="ru-RU"/>
        </w:rPr>
        <w:t>әрі</w:t>
      </w:r>
      <w:r w:rsidRPr="00094CD5">
        <w:rPr>
          <w:color w:val="000000"/>
          <w:sz w:val="28"/>
          <w:szCs w:val="28"/>
        </w:rPr>
        <w:t xml:space="preserve"> </w:t>
      </w:r>
      <w:r w:rsidRPr="00A00AC7">
        <w:rPr>
          <w:color w:val="000000"/>
          <w:sz w:val="28"/>
          <w:szCs w:val="28"/>
          <w:lang w:val="ru-RU"/>
        </w:rPr>
        <w:t>сақтау</w:t>
      </w:r>
      <w:r w:rsidRPr="00094CD5">
        <w:rPr>
          <w:color w:val="000000"/>
          <w:sz w:val="28"/>
          <w:szCs w:val="28"/>
        </w:rPr>
        <w:t xml:space="preserve"> </w:t>
      </w:r>
      <w:r w:rsidRPr="00A00AC7">
        <w:rPr>
          <w:color w:val="000000"/>
          <w:sz w:val="28"/>
          <w:szCs w:val="28"/>
          <w:lang w:val="ru-RU"/>
        </w:rPr>
        <w:t>үшін</w:t>
      </w:r>
      <w:r w:rsidRPr="00094CD5">
        <w:rPr>
          <w:color w:val="000000"/>
          <w:sz w:val="28"/>
          <w:szCs w:val="28"/>
        </w:rPr>
        <w:t xml:space="preserve">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берушіге</w:t>
      </w:r>
      <w:r w:rsidRPr="00094CD5">
        <w:rPr>
          <w:color w:val="000000"/>
          <w:sz w:val="28"/>
          <w:szCs w:val="28"/>
        </w:rPr>
        <w:t xml:space="preserve"> </w:t>
      </w:r>
      <w:r w:rsidRPr="00A00AC7">
        <w:rPr>
          <w:color w:val="000000"/>
          <w:sz w:val="28"/>
          <w:szCs w:val="28"/>
          <w:lang w:val="ru-RU"/>
        </w:rPr>
        <w:t>береді</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алушы</w:t>
      </w:r>
      <w:r w:rsidRPr="00094CD5">
        <w:rPr>
          <w:color w:val="000000"/>
          <w:sz w:val="28"/>
          <w:szCs w:val="28"/>
        </w:rPr>
        <w:t xml:space="preserve"> 1 (</w:t>
      </w:r>
      <w:r w:rsidRPr="00A00AC7">
        <w:rPr>
          <w:color w:val="000000"/>
          <w:sz w:val="28"/>
          <w:szCs w:val="28"/>
          <w:lang w:val="ru-RU"/>
        </w:rPr>
        <w:t>бір</w:t>
      </w:r>
      <w:r w:rsidRPr="00094CD5">
        <w:rPr>
          <w:color w:val="000000"/>
          <w:sz w:val="28"/>
          <w:szCs w:val="28"/>
        </w:rPr>
        <w:t xml:space="preserve">) </w:t>
      </w:r>
      <w:r w:rsidRPr="00A00AC7">
        <w:rPr>
          <w:color w:val="000000"/>
          <w:sz w:val="28"/>
          <w:szCs w:val="28"/>
          <w:lang w:val="ru-RU"/>
        </w:rPr>
        <w:t>ай</w:t>
      </w:r>
      <w:r w:rsidRPr="00094CD5">
        <w:rPr>
          <w:color w:val="000000"/>
          <w:sz w:val="28"/>
          <w:szCs w:val="28"/>
        </w:rPr>
        <w:t xml:space="preserve"> </w:t>
      </w:r>
      <w:r w:rsidRPr="00A00AC7">
        <w:rPr>
          <w:color w:val="000000"/>
          <w:sz w:val="28"/>
          <w:szCs w:val="28"/>
          <w:lang w:val="ru-RU"/>
        </w:rPr>
        <w:t>өткен</w:t>
      </w:r>
      <w:r w:rsidRPr="00094CD5">
        <w:rPr>
          <w:color w:val="000000"/>
          <w:sz w:val="28"/>
          <w:szCs w:val="28"/>
        </w:rPr>
        <w:t xml:space="preserve"> </w:t>
      </w:r>
      <w:r w:rsidRPr="00A00AC7">
        <w:rPr>
          <w:color w:val="000000"/>
          <w:sz w:val="28"/>
          <w:szCs w:val="28"/>
          <w:lang w:val="ru-RU"/>
        </w:rPr>
        <w:t>соң</w:t>
      </w:r>
      <w:r w:rsidRPr="00094CD5">
        <w:rPr>
          <w:color w:val="000000"/>
          <w:sz w:val="28"/>
          <w:szCs w:val="28"/>
        </w:rPr>
        <w:t xml:space="preserve"> </w:t>
      </w:r>
      <w:r w:rsidRPr="00A00AC7">
        <w:rPr>
          <w:color w:val="000000"/>
          <w:sz w:val="28"/>
          <w:szCs w:val="28"/>
          <w:lang w:val="ru-RU"/>
        </w:rPr>
        <w:t>жүгінген</w:t>
      </w:r>
      <w:r w:rsidRPr="00094CD5">
        <w:rPr>
          <w:color w:val="000000"/>
          <w:sz w:val="28"/>
          <w:szCs w:val="28"/>
        </w:rPr>
        <w:t xml:space="preserve"> </w:t>
      </w:r>
      <w:r w:rsidRPr="00A00AC7">
        <w:rPr>
          <w:color w:val="000000"/>
          <w:sz w:val="28"/>
          <w:szCs w:val="28"/>
          <w:lang w:val="ru-RU"/>
        </w:rPr>
        <w:t>кезде</w:t>
      </w:r>
      <w:r w:rsidRPr="00094CD5">
        <w:rPr>
          <w:color w:val="000000"/>
          <w:sz w:val="28"/>
          <w:szCs w:val="28"/>
        </w:rPr>
        <w:t xml:space="preserve">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беруші</w:t>
      </w:r>
      <w:r w:rsidRPr="00094CD5">
        <w:rPr>
          <w:color w:val="000000"/>
          <w:sz w:val="28"/>
          <w:szCs w:val="28"/>
        </w:rPr>
        <w:t xml:space="preserve">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корпорацияның</w:t>
      </w:r>
      <w:r w:rsidRPr="00094CD5">
        <w:rPr>
          <w:color w:val="000000"/>
          <w:sz w:val="28"/>
          <w:szCs w:val="28"/>
        </w:rPr>
        <w:t xml:space="preserve"> </w:t>
      </w:r>
      <w:r w:rsidRPr="00A00AC7">
        <w:rPr>
          <w:color w:val="000000"/>
          <w:sz w:val="28"/>
          <w:szCs w:val="28"/>
          <w:lang w:val="ru-RU"/>
        </w:rPr>
        <w:t>сұрау</w:t>
      </w:r>
      <w:r w:rsidRPr="00094CD5">
        <w:rPr>
          <w:color w:val="000000"/>
          <w:sz w:val="28"/>
          <w:szCs w:val="28"/>
        </w:rPr>
        <w:t xml:space="preserve"> </w:t>
      </w:r>
      <w:r w:rsidRPr="00A00AC7">
        <w:rPr>
          <w:color w:val="000000"/>
          <w:sz w:val="28"/>
          <w:szCs w:val="28"/>
          <w:lang w:val="ru-RU"/>
        </w:rPr>
        <w:t>салуы</w:t>
      </w:r>
      <w:r w:rsidRPr="00094CD5">
        <w:rPr>
          <w:color w:val="000000"/>
          <w:sz w:val="28"/>
          <w:szCs w:val="28"/>
        </w:rPr>
        <w:t xml:space="preserve"> </w:t>
      </w:r>
      <w:r w:rsidRPr="00A00AC7">
        <w:rPr>
          <w:color w:val="000000"/>
          <w:sz w:val="28"/>
          <w:szCs w:val="28"/>
          <w:lang w:val="ru-RU"/>
        </w:rPr>
        <w:t>бойынша</w:t>
      </w:r>
      <w:r w:rsidRPr="00094CD5">
        <w:rPr>
          <w:color w:val="000000"/>
          <w:sz w:val="28"/>
          <w:szCs w:val="28"/>
        </w:rPr>
        <w:t xml:space="preserve"> 1 (</w:t>
      </w:r>
      <w:r w:rsidRPr="00A00AC7">
        <w:rPr>
          <w:color w:val="000000"/>
          <w:sz w:val="28"/>
          <w:szCs w:val="28"/>
          <w:lang w:val="ru-RU"/>
        </w:rPr>
        <w:t>бір</w:t>
      </w:r>
      <w:r w:rsidRPr="00094CD5">
        <w:rPr>
          <w:color w:val="000000"/>
          <w:sz w:val="28"/>
          <w:szCs w:val="28"/>
        </w:rPr>
        <w:t xml:space="preserve">) </w:t>
      </w:r>
      <w:r w:rsidRPr="00A00AC7">
        <w:rPr>
          <w:color w:val="000000"/>
          <w:sz w:val="28"/>
          <w:szCs w:val="28"/>
          <w:lang w:val="ru-RU"/>
        </w:rPr>
        <w:t>жұмыс</w:t>
      </w:r>
      <w:r w:rsidRPr="00094CD5">
        <w:rPr>
          <w:color w:val="000000"/>
          <w:sz w:val="28"/>
          <w:szCs w:val="28"/>
        </w:rPr>
        <w:t xml:space="preserve"> </w:t>
      </w:r>
      <w:r w:rsidRPr="00A00AC7">
        <w:rPr>
          <w:color w:val="000000"/>
          <w:sz w:val="28"/>
          <w:szCs w:val="28"/>
          <w:lang w:val="ru-RU"/>
        </w:rPr>
        <w:t>күні</w:t>
      </w:r>
      <w:r w:rsidRPr="00094CD5">
        <w:rPr>
          <w:color w:val="000000"/>
          <w:sz w:val="28"/>
          <w:szCs w:val="28"/>
        </w:rPr>
        <w:t xml:space="preserve"> </w:t>
      </w:r>
      <w:r w:rsidRPr="00A00AC7">
        <w:rPr>
          <w:color w:val="000000"/>
          <w:sz w:val="28"/>
          <w:szCs w:val="28"/>
          <w:lang w:val="ru-RU"/>
        </w:rPr>
        <w:t>ішінде</w:t>
      </w:r>
      <w:r w:rsidRPr="00094CD5">
        <w:rPr>
          <w:color w:val="000000"/>
          <w:sz w:val="28"/>
          <w:szCs w:val="28"/>
        </w:rPr>
        <w:t xml:space="preserve"> </w:t>
      </w:r>
      <w:r w:rsidRPr="00A00AC7">
        <w:rPr>
          <w:color w:val="000000"/>
          <w:sz w:val="28"/>
          <w:szCs w:val="28"/>
          <w:lang w:val="ru-RU"/>
        </w:rPr>
        <w:t>көрсетілетін</w:t>
      </w:r>
      <w:r w:rsidRPr="00094CD5">
        <w:rPr>
          <w:color w:val="000000"/>
          <w:sz w:val="28"/>
          <w:szCs w:val="28"/>
        </w:rPr>
        <w:t xml:space="preserve"> </w:t>
      </w:r>
      <w:r w:rsidRPr="00A00AC7">
        <w:rPr>
          <w:color w:val="000000"/>
          <w:sz w:val="28"/>
          <w:szCs w:val="28"/>
          <w:lang w:val="ru-RU"/>
        </w:rPr>
        <w:t>қызметті</w:t>
      </w:r>
      <w:r w:rsidRPr="00094CD5">
        <w:rPr>
          <w:color w:val="000000"/>
          <w:sz w:val="28"/>
          <w:szCs w:val="28"/>
        </w:rPr>
        <w:t xml:space="preserve"> </w:t>
      </w:r>
      <w:r w:rsidRPr="00A00AC7">
        <w:rPr>
          <w:color w:val="000000"/>
          <w:sz w:val="28"/>
          <w:szCs w:val="28"/>
          <w:lang w:val="ru-RU"/>
        </w:rPr>
        <w:t>алушыға</w:t>
      </w:r>
      <w:r w:rsidRPr="00094CD5">
        <w:rPr>
          <w:color w:val="000000"/>
          <w:sz w:val="28"/>
          <w:szCs w:val="28"/>
        </w:rPr>
        <w:t xml:space="preserve"> </w:t>
      </w:r>
      <w:r w:rsidRPr="00A00AC7">
        <w:rPr>
          <w:color w:val="000000"/>
          <w:sz w:val="28"/>
          <w:szCs w:val="28"/>
          <w:lang w:val="ru-RU"/>
        </w:rPr>
        <w:t>беру</w:t>
      </w:r>
      <w:r w:rsidRPr="00094CD5">
        <w:rPr>
          <w:color w:val="000000"/>
          <w:sz w:val="28"/>
          <w:szCs w:val="28"/>
        </w:rPr>
        <w:t xml:space="preserve"> </w:t>
      </w:r>
      <w:r w:rsidRPr="00A00AC7">
        <w:rPr>
          <w:color w:val="000000"/>
          <w:sz w:val="28"/>
          <w:szCs w:val="28"/>
          <w:lang w:val="ru-RU"/>
        </w:rPr>
        <w:t>үшін</w:t>
      </w:r>
      <w:r w:rsidRPr="00094CD5">
        <w:rPr>
          <w:color w:val="000000"/>
          <w:sz w:val="28"/>
          <w:szCs w:val="28"/>
        </w:rPr>
        <w:t xml:space="preserve">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корпорацияға</w:t>
      </w:r>
      <w:r w:rsidRPr="00094CD5">
        <w:rPr>
          <w:color w:val="000000"/>
          <w:sz w:val="28"/>
          <w:szCs w:val="28"/>
        </w:rPr>
        <w:t xml:space="preserve"> </w:t>
      </w:r>
      <w:r w:rsidRPr="00A00AC7">
        <w:rPr>
          <w:color w:val="000000"/>
          <w:sz w:val="28"/>
          <w:szCs w:val="28"/>
          <w:lang w:val="ru-RU"/>
        </w:rPr>
        <w:t>толтырылған</w:t>
      </w:r>
      <w:r w:rsidRPr="00094CD5">
        <w:rPr>
          <w:color w:val="000000"/>
          <w:sz w:val="28"/>
          <w:szCs w:val="28"/>
        </w:rPr>
        <w:t xml:space="preserve"> </w:t>
      </w:r>
      <w:r w:rsidRPr="00A00AC7">
        <w:rPr>
          <w:color w:val="000000"/>
          <w:sz w:val="28"/>
          <w:szCs w:val="28"/>
          <w:lang w:val="ru-RU"/>
        </w:rPr>
        <w:t>құжаттарды</w:t>
      </w:r>
      <w:r w:rsidRPr="00094CD5">
        <w:rPr>
          <w:color w:val="000000"/>
          <w:sz w:val="28"/>
          <w:szCs w:val="28"/>
        </w:rPr>
        <w:t xml:space="preserve"> </w:t>
      </w:r>
      <w:r w:rsidRPr="00A00AC7">
        <w:rPr>
          <w:color w:val="000000"/>
          <w:sz w:val="28"/>
          <w:szCs w:val="28"/>
          <w:lang w:val="ru-RU"/>
        </w:rPr>
        <w:t>жолдайды</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A00AC7">
        <w:rPr>
          <w:color w:val="000000"/>
          <w:sz w:val="28"/>
          <w:szCs w:val="28"/>
          <w:lang w:val="ru-RU"/>
        </w:rPr>
        <w:t>Қажет</w:t>
      </w:r>
      <w:r w:rsidRPr="00094CD5">
        <w:rPr>
          <w:color w:val="000000"/>
          <w:sz w:val="28"/>
          <w:szCs w:val="28"/>
        </w:rPr>
        <w:t xml:space="preserve"> </w:t>
      </w:r>
      <w:r w:rsidRPr="00A00AC7">
        <w:rPr>
          <w:color w:val="000000"/>
          <w:sz w:val="28"/>
          <w:szCs w:val="28"/>
          <w:lang w:val="ru-RU"/>
        </w:rPr>
        <w:t>болған</w:t>
      </w:r>
      <w:r w:rsidRPr="00094CD5">
        <w:rPr>
          <w:color w:val="000000"/>
          <w:sz w:val="28"/>
          <w:szCs w:val="28"/>
        </w:rPr>
        <w:t xml:space="preserve"> </w:t>
      </w:r>
      <w:r w:rsidRPr="00A00AC7">
        <w:rPr>
          <w:color w:val="000000"/>
          <w:sz w:val="28"/>
          <w:szCs w:val="28"/>
          <w:lang w:val="ru-RU"/>
        </w:rPr>
        <w:t>жағдайда</w:t>
      </w:r>
      <w:r w:rsidRPr="00094CD5">
        <w:rPr>
          <w:color w:val="000000"/>
          <w:sz w:val="28"/>
          <w:szCs w:val="28"/>
        </w:rPr>
        <w:t xml:space="preserve"> </w:t>
      </w:r>
      <w:r w:rsidRPr="00A00AC7">
        <w:rPr>
          <w:color w:val="000000"/>
          <w:sz w:val="28"/>
          <w:szCs w:val="28"/>
          <w:lang w:val="ru-RU"/>
        </w:rPr>
        <w:t>резиденттігін</w:t>
      </w:r>
      <w:r w:rsidRPr="00094CD5">
        <w:rPr>
          <w:color w:val="000000"/>
          <w:sz w:val="28"/>
          <w:szCs w:val="28"/>
        </w:rPr>
        <w:t xml:space="preserve"> </w:t>
      </w:r>
      <w:r w:rsidRPr="00A00AC7">
        <w:rPr>
          <w:color w:val="000000"/>
          <w:sz w:val="28"/>
          <w:szCs w:val="28"/>
          <w:lang w:val="ru-RU"/>
        </w:rPr>
        <w:t>растайтын</w:t>
      </w:r>
      <w:r w:rsidRPr="00094CD5">
        <w:rPr>
          <w:color w:val="000000"/>
          <w:sz w:val="28"/>
          <w:szCs w:val="28"/>
        </w:rPr>
        <w:t xml:space="preserve"> </w:t>
      </w:r>
      <w:r w:rsidRPr="00A00AC7">
        <w:rPr>
          <w:color w:val="000000"/>
          <w:sz w:val="28"/>
          <w:szCs w:val="28"/>
          <w:lang w:val="ru-RU"/>
        </w:rPr>
        <w:t>түпкілікті</w:t>
      </w:r>
      <w:r w:rsidRPr="00094CD5">
        <w:rPr>
          <w:color w:val="000000"/>
          <w:sz w:val="28"/>
          <w:szCs w:val="28"/>
        </w:rPr>
        <w:t xml:space="preserve"> </w:t>
      </w:r>
      <w:r w:rsidRPr="00A00AC7">
        <w:rPr>
          <w:color w:val="000000"/>
          <w:sz w:val="28"/>
          <w:szCs w:val="28"/>
          <w:lang w:val="ru-RU"/>
        </w:rPr>
        <w:t>қағаздағы</w:t>
      </w:r>
      <w:r w:rsidRPr="00094CD5">
        <w:rPr>
          <w:color w:val="000000"/>
          <w:sz w:val="28"/>
          <w:szCs w:val="28"/>
        </w:rPr>
        <w:t xml:space="preserve"> </w:t>
      </w:r>
      <w:r w:rsidRPr="00A00AC7">
        <w:rPr>
          <w:color w:val="000000"/>
          <w:sz w:val="28"/>
          <w:szCs w:val="28"/>
          <w:lang w:val="ru-RU"/>
        </w:rPr>
        <w:t>құжатқа</w:t>
      </w:r>
      <w:r w:rsidRPr="00094CD5">
        <w:rPr>
          <w:color w:val="000000"/>
          <w:sz w:val="28"/>
          <w:szCs w:val="28"/>
        </w:rPr>
        <w:t xml:space="preserve"> </w:t>
      </w:r>
      <w:r w:rsidRPr="00A00AC7">
        <w:rPr>
          <w:color w:val="000000"/>
          <w:sz w:val="28"/>
          <w:szCs w:val="28"/>
          <w:lang w:val="ru-RU"/>
        </w:rPr>
        <w:t>апостиль</w:t>
      </w:r>
      <w:r w:rsidRPr="00094CD5">
        <w:rPr>
          <w:color w:val="000000"/>
          <w:sz w:val="28"/>
          <w:szCs w:val="28"/>
        </w:rPr>
        <w:t xml:space="preserve"> </w:t>
      </w:r>
      <w:r w:rsidRPr="00A00AC7">
        <w:rPr>
          <w:color w:val="000000"/>
          <w:sz w:val="28"/>
          <w:szCs w:val="28"/>
          <w:lang w:val="ru-RU"/>
        </w:rPr>
        <w:t>қою</w:t>
      </w:r>
      <w:r w:rsidRPr="00094CD5">
        <w:rPr>
          <w:color w:val="000000"/>
          <w:sz w:val="28"/>
          <w:szCs w:val="28"/>
        </w:rPr>
        <w:t xml:space="preserve"> </w:t>
      </w:r>
      <w:r w:rsidRPr="00A00AC7">
        <w:rPr>
          <w:color w:val="000000"/>
          <w:sz w:val="28"/>
          <w:szCs w:val="28"/>
          <w:lang w:val="ru-RU"/>
        </w:rPr>
        <w:t>Қағидаларға</w:t>
      </w:r>
      <w:r w:rsidRPr="00094CD5">
        <w:rPr>
          <w:color w:val="000000"/>
          <w:sz w:val="28"/>
          <w:szCs w:val="28"/>
        </w:rPr>
        <w:t xml:space="preserve"> </w:t>
      </w:r>
      <w:r w:rsidRPr="00A00AC7">
        <w:rPr>
          <w:color w:val="000000"/>
          <w:sz w:val="28"/>
          <w:szCs w:val="28"/>
          <w:lang w:val="ru-RU"/>
        </w:rPr>
        <w:t>сәйкес</w:t>
      </w:r>
      <w:r w:rsidRPr="00094CD5">
        <w:rPr>
          <w:color w:val="000000"/>
          <w:sz w:val="28"/>
          <w:szCs w:val="28"/>
        </w:rPr>
        <w:t xml:space="preserve"> </w:t>
      </w:r>
      <w:r w:rsidRPr="00A00AC7">
        <w:rPr>
          <w:color w:val="000000"/>
          <w:sz w:val="28"/>
          <w:szCs w:val="28"/>
          <w:lang w:val="ru-RU"/>
        </w:rPr>
        <w:t>жүзеге</w:t>
      </w:r>
      <w:r w:rsidRPr="00094CD5">
        <w:rPr>
          <w:color w:val="000000"/>
          <w:sz w:val="28"/>
          <w:szCs w:val="28"/>
        </w:rPr>
        <w:t xml:space="preserve"> </w:t>
      </w:r>
      <w:r w:rsidRPr="00A00AC7">
        <w:rPr>
          <w:color w:val="000000"/>
          <w:sz w:val="28"/>
          <w:szCs w:val="28"/>
          <w:lang w:val="ru-RU"/>
        </w:rPr>
        <w:t>асырылады</w:t>
      </w:r>
      <w:r w:rsidRPr="00094CD5">
        <w:rPr>
          <w:color w:val="000000"/>
          <w:sz w:val="28"/>
          <w:szCs w:val="28"/>
        </w:rPr>
        <w:t>.</w:t>
      </w:r>
      <w:r w:rsidRPr="00094CD5">
        <w:t xml:space="preserve"> </w:t>
      </w:r>
      <w:r w:rsidRPr="00094CD5">
        <w:rPr>
          <w:color w:val="000000"/>
          <w:sz w:val="28"/>
          <w:szCs w:val="28"/>
        </w:rPr>
        <w:t>«</w:t>
      </w:r>
      <w:r w:rsidRPr="00A00AC7">
        <w:rPr>
          <w:color w:val="000000"/>
          <w:sz w:val="28"/>
          <w:szCs w:val="28"/>
          <w:lang w:val="ru-RU"/>
        </w:rPr>
        <w:t>Қазақстан</w:t>
      </w:r>
      <w:r w:rsidRPr="00094CD5">
        <w:rPr>
          <w:color w:val="000000"/>
          <w:sz w:val="28"/>
          <w:szCs w:val="28"/>
        </w:rPr>
        <w:t xml:space="preserve"> </w:t>
      </w:r>
      <w:r w:rsidRPr="00A00AC7">
        <w:rPr>
          <w:color w:val="000000"/>
          <w:sz w:val="28"/>
          <w:szCs w:val="28"/>
          <w:lang w:val="ru-RU"/>
        </w:rPr>
        <w:t>Республикасы</w:t>
      </w:r>
      <w:r w:rsidRPr="00094CD5">
        <w:rPr>
          <w:color w:val="000000"/>
          <w:sz w:val="28"/>
          <w:szCs w:val="28"/>
        </w:rPr>
        <w:t xml:space="preserve"> </w:t>
      </w:r>
      <w:r w:rsidRPr="00A00AC7">
        <w:rPr>
          <w:color w:val="000000"/>
          <w:sz w:val="28"/>
          <w:szCs w:val="28"/>
          <w:lang w:val="ru-RU"/>
        </w:rPr>
        <w:t>Қаржы</w:t>
      </w:r>
      <w:r w:rsidRPr="00094CD5">
        <w:rPr>
          <w:color w:val="000000"/>
          <w:sz w:val="28"/>
          <w:szCs w:val="28"/>
        </w:rPr>
        <w:t xml:space="preserve"> </w:t>
      </w:r>
      <w:r w:rsidRPr="00A00AC7">
        <w:rPr>
          <w:color w:val="000000"/>
          <w:sz w:val="28"/>
          <w:szCs w:val="28"/>
          <w:lang w:val="ru-RU"/>
        </w:rPr>
        <w:t>министрлігінің</w:t>
      </w:r>
      <w:r w:rsidRPr="00094CD5">
        <w:rPr>
          <w:color w:val="000000"/>
          <w:sz w:val="28"/>
          <w:szCs w:val="28"/>
        </w:rPr>
        <w:t xml:space="preserve"> </w:t>
      </w:r>
      <w:r w:rsidRPr="00A00AC7">
        <w:rPr>
          <w:color w:val="000000"/>
          <w:sz w:val="28"/>
          <w:szCs w:val="28"/>
          <w:lang w:val="ru-RU"/>
        </w:rPr>
        <w:t>құрылымдық</w:t>
      </w:r>
      <w:r w:rsidRPr="00094CD5">
        <w:rPr>
          <w:color w:val="000000"/>
          <w:sz w:val="28"/>
          <w:szCs w:val="28"/>
        </w:rPr>
        <w:t xml:space="preserve"> </w:t>
      </w:r>
      <w:r w:rsidRPr="00A00AC7">
        <w:rPr>
          <w:color w:val="000000"/>
          <w:sz w:val="28"/>
          <w:szCs w:val="28"/>
          <w:lang w:val="ru-RU"/>
        </w:rPr>
        <w:t>бөлімшелері</w:t>
      </w:r>
      <w:r w:rsidRPr="00094CD5">
        <w:rPr>
          <w:color w:val="000000"/>
          <w:sz w:val="28"/>
          <w:szCs w:val="28"/>
        </w:rPr>
        <w:t xml:space="preserve"> </w:t>
      </w:r>
      <w:r w:rsidRPr="00A00AC7">
        <w:rPr>
          <w:color w:val="000000"/>
          <w:sz w:val="28"/>
          <w:szCs w:val="28"/>
          <w:lang w:val="ru-RU"/>
        </w:rPr>
        <w:t>және</w:t>
      </w:r>
      <w:r w:rsidRPr="00094CD5">
        <w:rPr>
          <w:color w:val="000000"/>
          <w:sz w:val="28"/>
          <w:szCs w:val="28"/>
        </w:rPr>
        <w:t xml:space="preserve"> (</w:t>
      </w:r>
      <w:r w:rsidRPr="00A00AC7">
        <w:rPr>
          <w:color w:val="000000"/>
          <w:sz w:val="28"/>
          <w:szCs w:val="28"/>
          <w:lang w:val="ru-RU"/>
        </w:rPr>
        <w:t>немесе</w:t>
      </w:r>
      <w:r w:rsidRPr="00094CD5">
        <w:rPr>
          <w:color w:val="000000"/>
          <w:sz w:val="28"/>
          <w:szCs w:val="28"/>
        </w:rPr>
        <w:t xml:space="preserve">) </w:t>
      </w:r>
      <w:r w:rsidRPr="00A00AC7">
        <w:rPr>
          <w:color w:val="000000"/>
          <w:sz w:val="28"/>
          <w:szCs w:val="28"/>
          <w:lang w:val="ru-RU"/>
        </w:rPr>
        <w:t>олардың</w:t>
      </w:r>
      <w:r w:rsidRPr="00094CD5">
        <w:rPr>
          <w:color w:val="000000"/>
          <w:sz w:val="28"/>
          <w:szCs w:val="28"/>
        </w:rPr>
        <w:t xml:space="preserve"> </w:t>
      </w:r>
      <w:r w:rsidRPr="00A00AC7">
        <w:rPr>
          <w:color w:val="000000"/>
          <w:sz w:val="28"/>
          <w:szCs w:val="28"/>
          <w:lang w:val="ru-RU"/>
        </w:rPr>
        <w:t>аумақтық</w:t>
      </w:r>
      <w:r w:rsidRPr="00094CD5">
        <w:rPr>
          <w:color w:val="000000"/>
          <w:sz w:val="28"/>
          <w:szCs w:val="28"/>
        </w:rPr>
        <w:t xml:space="preserve"> </w:t>
      </w:r>
      <w:r w:rsidRPr="00A00AC7">
        <w:rPr>
          <w:color w:val="000000"/>
          <w:sz w:val="28"/>
          <w:szCs w:val="28"/>
          <w:lang w:val="ru-RU"/>
        </w:rPr>
        <w:t>бөлімшелері</w:t>
      </w:r>
      <w:r w:rsidRPr="00094CD5">
        <w:rPr>
          <w:color w:val="000000"/>
          <w:sz w:val="28"/>
          <w:szCs w:val="28"/>
        </w:rPr>
        <w:t xml:space="preserve"> </w:t>
      </w:r>
      <w:r w:rsidRPr="00A00AC7">
        <w:rPr>
          <w:color w:val="000000"/>
          <w:sz w:val="28"/>
          <w:szCs w:val="28"/>
          <w:lang w:val="ru-RU"/>
        </w:rPr>
        <w:t>беретін</w:t>
      </w:r>
      <w:r w:rsidRPr="00094CD5">
        <w:rPr>
          <w:color w:val="000000"/>
          <w:sz w:val="28"/>
          <w:szCs w:val="28"/>
        </w:rPr>
        <w:t xml:space="preserve"> </w:t>
      </w:r>
      <w:r w:rsidRPr="00A00AC7">
        <w:rPr>
          <w:color w:val="000000"/>
          <w:sz w:val="28"/>
          <w:szCs w:val="28"/>
          <w:lang w:val="ru-RU"/>
        </w:rPr>
        <w:t>ресми</w:t>
      </w:r>
      <w:r w:rsidRPr="00094CD5">
        <w:rPr>
          <w:color w:val="000000"/>
          <w:sz w:val="28"/>
          <w:szCs w:val="28"/>
        </w:rPr>
        <w:t xml:space="preserve"> </w:t>
      </w:r>
      <w:r w:rsidRPr="00A00AC7">
        <w:rPr>
          <w:color w:val="000000"/>
          <w:sz w:val="28"/>
          <w:szCs w:val="28"/>
          <w:lang w:val="ru-RU"/>
        </w:rPr>
        <w:t>құжаттарға</w:t>
      </w:r>
      <w:r w:rsidRPr="00094CD5">
        <w:rPr>
          <w:color w:val="000000"/>
          <w:sz w:val="28"/>
          <w:szCs w:val="28"/>
        </w:rPr>
        <w:t xml:space="preserve"> </w:t>
      </w:r>
      <w:r w:rsidRPr="00A00AC7">
        <w:rPr>
          <w:color w:val="000000"/>
          <w:sz w:val="28"/>
          <w:szCs w:val="28"/>
          <w:lang w:val="ru-RU"/>
        </w:rPr>
        <w:t>апостиль</w:t>
      </w:r>
      <w:r w:rsidRPr="00094CD5">
        <w:rPr>
          <w:color w:val="000000"/>
          <w:sz w:val="28"/>
          <w:szCs w:val="28"/>
        </w:rPr>
        <w:t xml:space="preserve"> </w:t>
      </w:r>
      <w:r w:rsidRPr="00A00AC7">
        <w:rPr>
          <w:color w:val="000000"/>
          <w:sz w:val="28"/>
          <w:szCs w:val="28"/>
          <w:lang w:val="ru-RU"/>
        </w:rPr>
        <w:t>қою</w:t>
      </w:r>
      <w:r w:rsidRPr="00094CD5">
        <w:rPr>
          <w:color w:val="000000"/>
          <w:sz w:val="28"/>
          <w:szCs w:val="28"/>
        </w:rPr>
        <w:t xml:space="preserve">» </w:t>
      </w:r>
      <w:r w:rsidRPr="00A00AC7">
        <w:rPr>
          <w:color w:val="000000"/>
          <w:sz w:val="28"/>
          <w:szCs w:val="28"/>
          <w:lang w:val="ru-RU"/>
        </w:rPr>
        <w:t>мемлекеттік</w:t>
      </w:r>
      <w:r w:rsidRPr="00094CD5">
        <w:rPr>
          <w:color w:val="000000"/>
          <w:sz w:val="28"/>
          <w:szCs w:val="28"/>
        </w:rPr>
        <w:t xml:space="preserve"> </w:t>
      </w:r>
      <w:r w:rsidRPr="00A00AC7">
        <w:rPr>
          <w:color w:val="000000"/>
          <w:sz w:val="28"/>
          <w:szCs w:val="28"/>
          <w:lang w:val="ru-RU"/>
        </w:rPr>
        <w:t>қызметін</w:t>
      </w:r>
      <w:r w:rsidRPr="00094CD5">
        <w:rPr>
          <w:color w:val="000000"/>
          <w:sz w:val="28"/>
          <w:szCs w:val="28"/>
        </w:rPr>
        <w:t xml:space="preserve"> </w:t>
      </w:r>
      <w:r w:rsidRPr="00A00AC7">
        <w:rPr>
          <w:color w:val="000000"/>
          <w:sz w:val="28"/>
          <w:szCs w:val="28"/>
          <w:lang w:val="ru-RU"/>
        </w:rPr>
        <w:t>көрсету</w:t>
      </w:r>
      <w:r w:rsidRPr="00094CD5">
        <w:rPr>
          <w:color w:val="000000"/>
          <w:sz w:val="28"/>
          <w:szCs w:val="28"/>
        </w:rPr>
        <w:t>.</w:t>
      </w:r>
    </w:p>
    <w:p w:rsidR="00FD66D4" w:rsidRPr="00094CD5" w:rsidRDefault="00FD66D4" w:rsidP="00FD66D4">
      <w:pPr>
        <w:spacing w:after="0" w:line="240" w:lineRule="auto"/>
        <w:ind w:firstLine="709"/>
        <w:jc w:val="both"/>
        <w:rPr>
          <w:color w:val="000000"/>
          <w:sz w:val="28"/>
          <w:szCs w:val="28"/>
        </w:rPr>
      </w:pPr>
    </w:p>
    <w:p w:rsidR="00FD66D4" w:rsidRPr="00094CD5" w:rsidRDefault="00FD66D4" w:rsidP="00FD66D4">
      <w:pPr>
        <w:spacing w:after="0" w:line="240" w:lineRule="auto"/>
        <w:ind w:firstLine="709"/>
        <w:jc w:val="both"/>
        <w:rPr>
          <w:color w:val="000000"/>
          <w:sz w:val="28"/>
          <w:szCs w:val="28"/>
        </w:rPr>
      </w:pPr>
    </w:p>
    <w:p w:rsidR="00FD66D4" w:rsidRPr="00094CD5" w:rsidRDefault="00FD66D4" w:rsidP="00FD66D4">
      <w:pPr>
        <w:spacing w:after="0" w:line="240" w:lineRule="auto"/>
        <w:ind w:firstLine="709"/>
        <w:jc w:val="center"/>
        <w:rPr>
          <w:b/>
          <w:sz w:val="28"/>
          <w:szCs w:val="28"/>
        </w:rPr>
      </w:pPr>
      <w:bookmarkStart w:id="4" w:name="z7423"/>
      <w:r w:rsidRPr="00094CD5">
        <w:rPr>
          <w:b/>
          <w:color w:val="000000"/>
          <w:sz w:val="28"/>
          <w:szCs w:val="28"/>
        </w:rPr>
        <w:t>3-</w:t>
      </w:r>
      <w:r w:rsidRPr="00380980">
        <w:rPr>
          <w:b/>
          <w:color w:val="000000"/>
          <w:sz w:val="28"/>
          <w:szCs w:val="28"/>
          <w:lang w:val="ru-RU"/>
        </w:rPr>
        <w:t>тарау</w:t>
      </w:r>
      <w:r w:rsidRPr="00094CD5">
        <w:rPr>
          <w:b/>
          <w:color w:val="000000"/>
          <w:sz w:val="28"/>
          <w:szCs w:val="28"/>
        </w:rPr>
        <w:t>.</w:t>
      </w:r>
      <w:bookmarkEnd w:id="4"/>
      <w:r w:rsidRPr="00380980">
        <w:rPr>
          <w:b/>
          <w:sz w:val="28"/>
          <w:szCs w:val="28"/>
          <w:lang w:val="ru-RU"/>
        </w:rPr>
        <w:t>Мемлекеттік</w:t>
      </w:r>
      <w:r w:rsidRPr="00094CD5">
        <w:rPr>
          <w:b/>
          <w:sz w:val="28"/>
          <w:szCs w:val="28"/>
        </w:rPr>
        <w:t xml:space="preserve"> </w:t>
      </w:r>
      <w:r w:rsidRPr="00380980">
        <w:rPr>
          <w:b/>
          <w:sz w:val="28"/>
          <w:szCs w:val="28"/>
          <w:lang w:val="ru-RU"/>
        </w:rPr>
        <w:t>қызмет</w:t>
      </w:r>
      <w:r w:rsidRPr="00094CD5">
        <w:rPr>
          <w:b/>
          <w:sz w:val="28"/>
          <w:szCs w:val="28"/>
        </w:rPr>
        <w:t xml:space="preserve"> </w:t>
      </w:r>
      <w:r w:rsidRPr="00380980">
        <w:rPr>
          <w:b/>
          <w:sz w:val="28"/>
          <w:szCs w:val="28"/>
          <w:lang w:val="ru-RU"/>
        </w:rPr>
        <w:t>көрсету</w:t>
      </w:r>
      <w:r w:rsidRPr="00094CD5">
        <w:rPr>
          <w:b/>
          <w:sz w:val="28"/>
          <w:szCs w:val="28"/>
        </w:rPr>
        <w:t xml:space="preserve"> </w:t>
      </w:r>
      <w:r w:rsidRPr="00380980">
        <w:rPr>
          <w:b/>
          <w:sz w:val="28"/>
          <w:szCs w:val="28"/>
          <w:lang w:val="ru-RU"/>
        </w:rPr>
        <w:t>мәселелері</w:t>
      </w:r>
      <w:r w:rsidRPr="00094CD5">
        <w:rPr>
          <w:b/>
          <w:sz w:val="28"/>
          <w:szCs w:val="28"/>
        </w:rPr>
        <w:t xml:space="preserve"> </w:t>
      </w:r>
      <w:r w:rsidRPr="00380980">
        <w:rPr>
          <w:b/>
          <w:sz w:val="28"/>
          <w:szCs w:val="28"/>
          <w:lang w:val="ru-RU"/>
        </w:rPr>
        <w:t>бойынша</w:t>
      </w:r>
      <w:r w:rsidRPr="00094CD5">
        <w:rPr>
          <w:b/>
          <w:sz w:val="28"/>
          <w:szCs w:val="28"/>
        </w:rPr>
        <w:t xml:space="preserve"> </w:t>
      </w:r>
      <w:r w:rsidRPr="00380980">
        <w:rPr>
          <w:b/>
          <w:sz w:val="28"/>
          <w:szCs w:val="28"/>
          <w:lang w:val="ru-RU"/>
        </w:rPr>
        <w:t>көрсетілетін</w:t>
      </w:r>
      <w:r w:rsidRPr="00094CD5">
        <w:rPr>
          <w:b/>
          <w:sz w:val="28"/>
          <w:szCs w:val="28"/>
        </w:rPr>
        <w:t xml:space="preserve"> </w:t>
      </w:r>
      <w:r w:rsidRPr="00380980">
        <w:rPr>
          <w:b/>
          <w:sz w:val="28"/>
          <w:szCs w:val="28"/>
          <w:lang w:val="ru-RU"/>
        </w:rPr>
        <w:t>қызметті</w:t>
      </w:r>
      <w:r w:rsidRPr="00094CD5">
        <w:rPr>
          <w:b/>
          <w:sz w:val="28"/>
          <w:szCs w:val="28"/>
        </w:rPr>
        <w:t xml:space="preserve"> </w:t>
      </w:r>
      <w:r w:rsidRPr="00380980">
        <w:rPr>
          <w:b/>
          <w:sz w:val="28"/>
          <w:szCs w:val="28"/>
          <w:lang w:val="ru-RU"/>
        </w:rPr>
        <w:t>берушінің</w:t>
      </w:r>
      <w:r w:rsidRPr="00094CD5">
        <w:rPr>
          <w:b/>
          <w:sz w:val="28"/>
          <w:szCs w:val="28"/>
        </w:rPr>
        <w:t xml:space="preserve"> </w:t>
      </w:r>
      <w:r w:rsidRPr="00380980">
        <w:rPr>
          <w:b/>
          <w:sz w:val="28"/>
          <w:szCs w:val="28"/>
          <w:lang w:val="ru-RU"/>
        </w:rPr>
        <w:t>және</w:t>
      </w:r>
      <w:r w:rsidRPr="00094CD5">
        <w:rPr>
          <w:b/>
          <w:sz w:val="28"/>
          <w:szCs w:val="28"/>
        </w:rPr>
        <w:t xml:space="preserve"> (</w:t>
      </w:r>
      <w:r w:rsidRPr="00380980">
        <w:rPr>
          <w:b/>
          <w:sz w:val="28"/>
          <w:szCs w:val="28"/>
          <w:lang w:val="ru-RU"/>
        </w:rPr>
        <w:t>немесе</w:t>
      </w:r>
      <w:r w:rsidRPr="00094CD5">
        <w:rPr>
          <w:b/>
          <w:sz w:val="28"/>
          <w:szCs w:val="28"/>
        </w:rPr>
        <w:t xml:space="preserve">) </w:t>
      </w:r>
      <w:r w:rsidRPr="00380980">
        <w:rPr>
          <w:b/>
          <w:sz w:val="28"/>
          <w:szCs w:val="28"/>
          <w:lang w:val="ru-RU"/>
        </w:rPr>
        <w:t>олардың</w:t>
      </w:r>
      <w:r w:rsidRPr="00094CD5">
        <w:rPr>
          <w:b/>
          <w:sz w:val="28"/>
          <w:szCs w:val="28"/>
        </w:rPr>
        <w:t xml:space="preserve"> </w:t>
      </w:r>
      <w:r w:rsidRPr="00380980">
        <w:rPr>
          <w:b/>
          <w:sz w:val="28"/>
          <w:szCs w:val="28"/>
          <w:lang w:val="ru-RU"/>
        </w:rPr>
        <w:t>лауазымды</w:t>
      </w:r>
      <w:r w:rsidRPr="00094CD5">
        <w:rPr>
          <w:b/>
          <w:sz w:val="28"/>
          <w:szCs w:val="28"/>
        </w:rPr>
        <w:t xml:space="preserve"> </w:t>
      </w:r>
      <w:r w:rsidRPr="00380980">
        <w:rPr>
          <w:b/>
          <w:sz w:val="28"/>
          <w:szCs w:val="28"/>
          <w:lang w:val="ru-RU"/>
        </w:rPr>
        <w:t>адамдарының</w:t>
      </w:r>
      <w:r w:rsidRPr="00094CD5">
        <w:rPr>
          <w:b/>
          <w:sz w:val="28"/>
          <w:szCs w:val="28"/>
        </w:rPr>
        <w:t xml:space="preserve"> </w:t>
      </w:r>
      <w:r w:rsidRPr="00380980">
        <w:rPr>
          <w:b/>
          <w:sz w:val="28"/>
          <w:szCs w:val="28"/>
          <w:lang w:val="ru-RU"/>
        </w:rPr>
        <w:t>шешімдеріне</w:t>
      </w:r>
      <w:r w:rsidRPr="00094CD5">
        <w:rPr>
          <w:b/>
          <w:sz w:val="28"/>
          <w:szCs w:val="28"/>
        </w:rPr>
        <w:t xml:space="preserve">, </w:t>
      </w:r>
      <w:r w:rsidRPr="00380980">
        <w:rPr>
          <w:b/>
          <w:sz w:val="28"/>
          <w:szCs w:val="28"/>
          <w:lang w:val="ru-RU"/>
        </w:rPr>
        <w:t>әрекеттеріне</w:t>
      </w:r>
      <w:r w:rsidRPr="00094CD5">
        <w:rPr>
          <w:b/>
          <w:sz w:val="28"/>
          <w:szCs w:val="28"/>
        </w:rPr>
        <w:t xml:space="preserve"> (</w:t>
      </w:r>
      <w:r w:rsidRPr="00380980">
        <w:rPr>
          <w:b/>
          <w:sz w:val="28"/>
          <w:szCs w:val="28"/>
          <w:lang w:val="ru-RU"/>
        </w:rPr>
        <w:t>әрекетсіздігіне</w:t>
      </w:r>
      <w:r w:rsidRPr="00094CD5">
        <w:rPr>
          <w:b/>
          <w:sz w:val="28"/>
          <w:szCs w:val="28"/>
        </w:rPr>
        <w:t xml:space="preserve">) </w:t>
      </w:r>
      <w:r w:rsidRPr="00380980">
        <w:rPr>
          <w:b/>
          <w:sz w:val="28"/>
          <w:szCs w:val="28"/>
          <w:lang w:val="ru-RU"/>
        </w:rPr>
        <w:t>шағымдану</w:t>
      </w:r>
      <w:r w:rsidRPr="00094CD5">
        <w:rPr>
          <w:b/>
          <w:sz w:val="28"/>
          <w:szCs w:val="28"/>
        </w:rPr>
        <w:t xml:space="preserve"> </w:t>
      </w:r>
      <w:r w:rsidRPr="00380980">
        <w:rPr>
          <w:b/>
          <w:sz w:val="28"/>
          <w:szCs w:val="28"/>
          <w:lang w:val="ru-RU"/>
        </w:rPr>
        <w:t>тәртібі</w:t>
      </w:r>
    </w:p>
    <w:p w:rsidR="00FD66D4" w:rsidRPr="00094CD5" w:rsidRDefault="00FD66D4" w:rsidP="00FD66D4">
      <w:pPr>
        <w:pStyle w:val="a3"/>
        <w:tabs>
          <w:tab w:val="left" w:pos="1134"/>
        </w:tabs>
        <w:ind w:left="0" w:firstLine="851"/>
        <w:jc w:val="center"/>
        <w:rPr>
          <w:b/>
          <w:sz w:val="28"/>
          <w:szCs w:val="28"/>
        </w:rPr>
      </w:pPr>
    </w:p>
    <w:p w:rsidR="00FD66D4" w:rsidRPr="00094CD5" w:rsidRDefault="00FD66D4" w:rsidP="00FD66D4">
      <w:pPr>
        <w:pStyle w:val="a3"/>
        <w:tabs>
          <w:tab w:val="left" w:pos="1134"/>
        </w:tabs>
        <w:spacing w:after="0" w:line="240" w:lineRule="auto"/>
        <w:ind w:left="0" w:firstLine="851"/>
        <w:jc w:val="both"/>
        <w:rPr>
          <w:sz w:val="28"/>
          <w:szCs w:val="28"/>
        </w:rPr>
      </w:pPr>
      <w:r w:rsidRPr="00094CD5">
        <w:rPr>
          <w:sz w:val="28"/>
          <w:szCs w:val="28"/>
        </w:rPr>
        <w:t xml:space="preserve">9. </w:t>
      </w:r>
      <w:r>
        <w:rPr>
          <w:sz w:val="28"/>
          <w:szCs w:val="28"/>
          <w:lang w:val="ru-RU"/>
        </w:rPr>
        <w:t>Көрсетілетін</w:t>
      </w:r>
      <w:r w:rsidRPr="00094CD5">
        <w:rPr>
          <w:sz w:val="28"/>
          <w:szCs w:val="28"/>
        </w:rPr>
        <w:t xml:space="preserve"> </w:t>
      </w:r>
      <w:r>
        <w:rPr>
          <w:sz w:val="28"/>
          <w:szCs w:val="28"/>
          <w:lang w:val="ru-RU"/>
        </w:rPr>
        <w:t>қызметті</w:t>
      </w:r>
      <w:r w:rsidRPr="00094CD5">
        <w:rPr>
          <w:sz w:val="28"/>
          <w:szCs w:val="28"/>
        </w:rPr>
        <w:t xml:space="preserve"> </w:t>
      </w:r>
      <w:r>
        <w:rPr>
          <w:sz w:val="28"/>
          <w:szCs w:val="28"/>
          <w:lang w:val="ru-RU"/>
        </w:rPr>
        <w:t>алушы</w:t>
      </w:r>
      <w:r w:rsidRPr="00094CD5">
        <w:rPr>
          <w:sz w:val="28"/>
          <w:szCs w:val="28"/>
        </w:rPr>
        <w:t xml:space="preserve"> </w:t>
      </w:r>
      <w:r>
        <w:rPr>
          <w:sz w:val="28"/>
          <w:szCs w:val="28"/>
          <w:lang w:val="ru-RU"/>
        </w:rPr>
        <w:t>мемлекеттік</w:t>
      </w:r>
      <w:r w:rsidRPr="00094CD5">
        <w:rPr>
          <w:sz w:val="28"/>
          <w:szCs w:val="28"/>
        </w:rPr>
        <w:t xml:space="preserve"> </w:t>
      </w:r>
      <w:r>
        <w:rPr>
          <w:sz w:val="28"/>
          <w:szCs w:val="28"/>
          <w:lang w:val="ru-RU"/>
        </w:rPr>
        <w:t>қызметті</w:t>
      </w:r>
      <w:r w:rsidRPr="00094CD5">
        <w:rPr>
          <w:sz w:val="28"/>
          <w:szCs w:val="28"/>
        </w:rPr>
        <w:t xml:space="preserve"> </w:t>
      </w:r>
      <w:r>
        <w:rPr>
          <w:sz w:val="28"/>
          <w:szCs w:val="28"/>
          <w:lang w:val="ru-RU"/>
        </w:rPr>
        <w:t>көрсету</w:t>
      </w:r>
      <w:r w:rsidRPr="00094CD5">
        <w:rPr>
          <w:sz w:val="28"/>
          <w:szCs w:val="28"/>
        </w:rPr>
        <w:t xml:space="preserve"> </w:t>
      </w:r>
      <w:r>
        <w:rPr>
          <w:sz w:val="28"/>
          <w:szCs w:val="28"/>
          <w:lang w:val="ru-RU"/>
        </w:rPr>
        <w:t>нәтижелерімен</w:t>
      </w:r>
      <w:r w:rsidRPr="00094CD5">
        <w:rPr>
          <w:sz w:val="28"/>
          <w:szCs w:val="28"/>
        </w:rPr>
        <w:t xml:space="preserve"> </w:t>
      </w:r>
      <w:r>
        <w:rPr>
          <w:sz w:val="28"/>
          <w:szCs w:val="28"/>
          <w:lang w:val="ru-RU"/>
        </w:rPr>
        <w:t>келіспеген</w:t>
      </w:r>
      <w:r w:rsidRPr="00094CD5">
        <w:rPr>
          <w:sz w:val="28"/>
          <w:szCs w:val="28"/>
        </w:rPr>
        <w:t xml:space="preserve"> </w:t>
      </w:r>
      <w:r>
        <w:rPr>
          <w:sz w:val="28"/>
          <w:szCs w:val="28"/>
          <w:lang w:val="ru-RU"/>
        </w:rPr>
        <w:t>жағдайда</w:t>
      </w:r>
      <w:r w:rsidRPr="00094CD5">
        <w:rPr>
          <w:sz w:val="28"/>
          <w:szCs w:val="28"/>
        </w:rPr>
        <w:t xml:space="preserve">, </w:t>
      </w:r>
      <w:r>
        <w:rPr>
          <w:sz w:val="28"/>
          <w:szCs w:val="28"/>
          <w:lang w:val="ru-RU"/>
        </w:rPr>
        <w:t>көрсетілетін</w:t>
      </w:r>
      <w:r w:rsidRPr="00094CD5">
        <w:rPr>
          <w:sz w:val="28"/>
          <w:szCs w:val="28"/>
        </w:rPr>
        <w:t xml:space="preserve"> </w:t>
      </w:r>
      <w:r>
        <w:rPr>
          <w:sz w:val="28"/>
          <w:szCs w:val="28"/>
          <w:lang w:val="ru-RU"/>
        </w:rPr>
        <w:t>қызметті</w:t>
      </w:r>
      <w:r w:rsidRPr="00094CD5">
        <w:rPr>
          <w:sz w:val="28"/>
          <w:szCs w:val="28"/>
        </w:rPr>
        <w:t xml:space="preserve"> </w:t>
      </w:r>
      <w:r>
        <w:rPr>
          <w:sz w:val="28"/>
          <w:szCs w:val="28"/>
          <w:lang w:val="ru-RU"/>
        </w:rPr>
        <w:t>берушінің</w:t>
      </w:r>
      <w:r w:rsidRPr="00094CD5">
        <w:rPr>
          <w:sz w:val="28"/>
          <w:szCs w:val="28"/>
        </w:rPr>
        <w:t xml:space="preserve"> </w:t>
      </w:r>
      <w:r>
        <w:rPr>
          <w:sz w:val="28"/>
          <w:szCs w:val="28"/>
          <w:lang w:val="ru-RU"/>
        </w:rPr>
        <w:t>мемлекеттік</w:t>
      </w:r>
      <w:r w:rsidRPr="00094CD5">
        <w:rPr>
          <w:sz w:val="28"/>
          <w:szCs w:val="28"/>
        </w:rPr>
        <w:t xml:space="preserve"> </w:t>
      </w:r>
      <w:r>
        <w:rPr>
          <w:sz w:val="28"/>
          <w:szCs w:val="28"/>
          <w:lang w:val="ru-RU"/>
        </w:rPr>
        <w:t>қызмет</w:t>
      </w:r>
      <w:r w:rsidRPr="00094CD5">
        <w:rPr>
          <w:sz w:val="28"/>
          <w:szCs w:val="28"/>
        </w:rPr>
        <w:t xml:space="preserve"> </w:t>
      </w:r>
      <w:r>
        <w:rPr>
          <w:sz w:val="28"/>
          <w:szCs w:val="28"/>
          <w:lang w:val="ru-RU"/>
        </w:rPr>
        <w:t>көрсету</w:t>
      </w:r>
      <w:r w:rsidRPr="00094CD5">
        <w:rPr>
          <w:sz w:val="28"/>
          <w:szCs w:val="28"/>
        </w:rPr>
        <w:t xml:space="preserve"> </w:t>
      </w:r>
      <w:r>
        <w:rPr>
          <w:sz w:val="28"/>
          <w:szCs w:val="28"/>
          <w:lang w:val="ru-RU"/>
        </w:rPr>
        <w:t>мәселелері</w:t>
      </w:r>
      <w:r w:rsidRPr="00094CD5">
        <w:rPr>
          <w:sz w:val="28"/>
          <w:szCs w:val="28"/>
        </w:rPr>
        <w:t xml:space="preserve"> </w:t>
      </w:r>
      <w:r>
        <w:rPr>
          <w:sz w:val="28"/>
          <w:szCs w:val="28"/>
          <w:lang w:val="ru-RU"/>
        </w:rPr>
        <w:t>бойынша</w:t>
      </w:r>
      <w:r w:rsidRPr="00094CD5">
        <w:rPr>
          <w:sz w:val="28"/>
          <w:szCs w:val="28"/>
        </w:rPr>
        <w:t xml:space="preserve"> </w:t>
      </w:r>
      <w:r>
        <w:rPr>
          <w:sz w:val="28"/>
          <w:szCs w:val="28"/>
          <w:lang w:val="ru-RU"/>
        </w:rPr>
        <w:t>шешіміне</w:t>
      </w:r>
      <w:r w:rsidRPr="00094CD5">
        <w:rPr>
          <w:sz w:val="28"/>
          <w:szCs w:val="28"/>
        </w:rPr>
        <w:t xml:space="preserve">, </w:t>
      </w:r>
      <w:r>
        <w:rPr>
          <w:sz w:val="28"/>
          <w:szCs w:val="28"/>
          <w:lang w:val="ru-RU"/>
        </w:rPr>
        <w:t>әрекетіне</w:t>
      </w:r>
      <w:r w:rsidRPr="00094CD5">
        <w:rPr>
          <w:sz w:val="28"/>
          <w:szCs w:val="28"/>
        </w:rPr>
        <w:t xml:space="preserve"> (</w:t>
      </w:r>
      <w:r>
        <w:rPr>
          <w:sz w:val="28"/>
          <w:szCs w:val="28"/>
          <w:lang w:val="ru-RU"/>
        </w:rPr>
        <w:t>әрекетсіздігіне</w:t>
      </w:r>
      <w:r w:rsidRPr="00094CD5">
        <w:rPr>
          <w:sz w:val="28"/>
          <w:szCs w:val="28"/>
        </w:rPr>
        <w:t xml:space="preserve">) </w:t>
      </w:r>
      <w:r>
        <w:rPr>
          <w:sz w:val="28"/>
          <w:szCs w:val="28"/>
          <w:lang w:val="ru-RU"/>
        </w:rPr>
        <w:t>Заңға</w:t>
      </w:r>
      <w:r w:rsidRPr="00094CD5">
        <w:rPr>
          <w:sz w:val="28"/>
          <w:szCs w:val="28"/>
        </w:rPr>
        <w:t xml:space="preserve"> </w:t>
      </w:r>
      <w:r>
        <w:rPr>
          <w:sz w:val="28"/>
          <w:szCs w:val="28"/>
          <w:lang w:val="ru-RU"/>
        </w:rPr>
        <w:t>сәйкес</w:t>
      </w:r>
      <w:r w:rsidRPr="00094CD5">
        <w:rPr>
          <w:sz w:val="28"/>
          <w:szCs w:val="28"/>
        </w:rPr>
        <w:t xml:space="preserve"> </w:t>
      </w:r>
      <w:r>
        <w:rPr>
          <w:sz w:val="28"/>
          <w:szCs w:val="28"/>
          <w:lang w:val="ru-RU"/>
        </w:rPr>
        <w:t>шағым</w:t>
      </w:r>
      <w:r w:rsidRPr="00094CD5">
        <w:rPr>
          <w:sz w:val="28"/>
          <w:szCs w:val="28"/>
        </w:rPr>
        <w:t xml:space="preserve"> </w:t>
      </w:r>
      <w:r>
        <w:rPr>
          <w:sz w:val="28"/>
          <w:szCs w:val="28"/>
          <w:lang w:val="ru-RU"/>
        </w:rPr>
        <w:t>береді</w:t>
      </w:r>
      <w:r w:rsidRPr="00094CD5">
        <w:rPr>
          <w:sz w:val="28"/>
          <w:szCs w:val="28"/>
        </w:rPr>
        <w:t>:</w:t>
      </w:r>
    </w:p>
    <w:p w:rsidR="00FD66D4" w:rsidRPr="00094CD5" w:rsidRDefault="00FD66D4" w:rsidP="00FD66D4">
      <w:pPr>
        <w:pStyle w:val="a3"/>
        <w:tabs>
          <w:tab w:val="left" w:pos="1134"/>
        </w:tabs>
        <w:spacing w:after="0" w:line="240" w:lineRule="auto"/>
        <w:ind w:left="0" w:firstLine="851"/>
        <w:jc w:val="both"/>
        <w:rPr>
          <w:sz w:val="28"/>
          <w:szCs w:val="28"/>
        </w:rPr>
      </w:pPr>
      <w:r w:rsidRPr="00380980">
        <w:rPr>
          <w:sz w:val="28"/>
          <w:szCs w:val="28"/>
          <w:lang w:val="ru-RU"/>
        </w:rPr>
        <w:t>көрсетілетін</w:t>
      </w:r>
      <w:r w:rsidRPr="00094CD5">
        <w:rPr>
          <w:sz w:val="28"/>
          <w:szCs w:val="28"/>
        </w:rPr>
        <w:t xml:space="preserve"> </w:t>
      </w:r>
      <w:r w:rsidRPr="00380980">
        <w:rPr>
          <w:sz w:val="28"/>
          <w:szCs w:val="28"/>
          <w:lang w:val="ru-RU"/>
        </w:rPr>
        <w:t>қызметті</w:t>
      </w:r>
      <w:r w:rsidRPr="00094CD5">
        <w:rPr>
          <w:sz w:val="28"/>
          <w:szCs w:val="28"/>
        </w:rPr>
        <w:t xml:space="preserve"> </w:t>
      </w:r>
      <w:r w:rsidRPr="00380980">
        <w:rPr>
          <w:sz w:val="28"/>
          <w:szCs w:val="28"/>
          <w:lang w:val="ru-RU"/>
        </w:rPr>
        <w:t>берушінің</w:t>
      </w:r>
      <w:r w:rsidRPr="00094CD5">
        <w:rPr>
          <w:sz w:val="28"/>
          <w:szCs w:val="28"/>
        </w:rPr>
        <w:t xml:space="preserve"> </w:t>
      </w:r>
      <w:r w:rsidRPr="00380980">
        <w:rPr>
          <w:sz w:val="28"/>
          <w:szCs w:val="28"/>
          <w:lang w:val="ru-RU"/>
        </w:rPr>
        <w:t>басшысының</w:t>
      </w:r>
      <w:r w:rsidRPr="00094CD5">
        <w:rPr>
          <w:sz w:val="28"/>
          <w:szCs w:val="28"/>
        </w:rPr>
        <w:t xml:space="preserve"> </w:t>
      </w:r>
      <w:r w:rsidRPr="00380980">
        <w:rPr>
          <w:sz w:val="28"/>
          <w:szCs w:val="28"/>
          <w:lang w:val="ru-RU"/>
        </w:rPr>
        <w:t>атына</w:t>
      </w:r>
      <w:r w:rsidRPr="00094CD5">
        <w:rPr>
          <w:sz w:val="28"/>
          <w:szCs w:val="28"/>
        </w:rPr>
        <w:t>;</w:t>
      </w:r>
    </w:p>
    <w:p w:rsidR="00FD66D4" w:rsidRPr="00094CD5" w:rsidRDefault="00FD66D4" w:rsidP="00FD66D4">
      <w:pPr>
        <w:pStyle w:val="a3"/>
        <w:tabs>
          <w:tab w:val="left" w:pos="1134"/>
        </w:tabs>
        <w:spacing w:after="0" w:line="240" w:lineRule="auto"/>
        <w:ind w:left="0" w:firstLine="851"/>
        <w:jc w:val="both"/>
        <w:rPr>
          <w:sz w:val="28"/>
          <w:szCs w:val="28"/>
        </w:rPr>
      </w:pPr>
      <w:r w:rsidRPr="00380980">
        <w:rPr>
          <w:sz w:val="28"/>
          <w:szCs w:val="28"/>
          <w:lang w:val="ru-RU"/>
        </w:rPr>
        <w:lastRenderedPageBreak/>
        <w:t>салықтардың</w:t>
      </w:r>
      <w:r w:rsidRPr="00094CD5">
        <w:rPr>
          <w:sz w:val="28"/>
          <w:szCs w:val="28"/>
        </w:rPr>
        <w:t xml:space="preserve"> </w:t>
      </w:r>
      <w:r w:rsidRPr="00380980">
        <w:rPr>
          <w:sz w:val="28"/>
          <w:szCs w:val="28"/>
          <w:lang w:val="ru-RU"/>
        </w:rPr>
        <w:t>және</w:t>
      </w:r>
      <w:r w:rsidRPr="00094CD5">
        <w:rPr>
          <w:sz w:val="28"/>
          <w:szCs w:val="28"/>
        </w:rPr>
        <w:t xml:space="preserve"> </w:t>
      </w:r>
      <w:r w:rsidRPr="00380980">
        <w:rPr>
          <w:sz w:val="28"/>
          <w:szCs w:val="28"/>
          <w:lang w:val="ru-RU"/>
        </w:rPr>
        <w:t>бюджетке</w:t>
      </w:r>
      <w:r w:rsidRPr="00094CD5">
        <w:rPr>
          <w:sz w:val="28"/>
          <w:szCs w:val="28"/>
        </w:rPr>
        <w:t xml:space="preserve"> </w:t>
      </w:r>
      <w:r w:rsidRPr="00380980">
        <w:rPr>
          <w:sz w:val="28"/>
          <w:szCs w:val="28"/>
          <w:lang w:val="ru-RU"/>
        </w:rPr>
        <w:t>төленетін</w:t>
      </w:r>
      <w:r w:rsidRPr="00094CD5">
        <w:rPr>
          <w:sz w:val="28"/>
          <w:szCs w:val="28"/>
        </w:rPr>
        <w:t xml:space="preserve"> </w:t>
      </w:r>
      <w:r w:rsidRPr="00380980">
        <w:rPr>
          <w:sz w:val="28"/>
          <w:szCs w:val="28"/>
          <w:lang w:val="ru-RU"/>
        </w:rPr>
        <w:t>төлемдердің</w:t>
      </w:r>
      <w:r w:rsidRPr="00094CD5">
        <w:rPr>
          <w:sz w:val="28"/>
          <w:szCs w:val="28"/>
        </w:rPr>
        <w:t xml:space="preserve"> </w:t>
      </w:r>
      <w:r w:rsidRPr="00380980">
        <w:rPr>
          <w:sz w:val="28"/>
          <w:szCs w:val="28"/>
          <w:lang w:val="ru-RU"/>
        </w:rPr>
        <w:t>түсуін</w:t>
      </w:r>
      <w:r w:rsidRPr="00094CD5">
        <w:rPr>
          <w:sz w:val="28"/>
          <w:szCs w:val="28"/>
        </w:rPr>
        <w:t xml:space="preserve"> </w:t>
      </w:r>
      <w:r w:rsidRPr="00380980">
        <w:rPr>
          <w:sz w:val="28"/>
          <w:szCs w:val="28"/>
          <w:lang w:val="ru-RU"/>
        </w:rPr>
        <w:t>қамтамасыз</w:t>
      </w:r>
      <w:r w:rsidRPr="00094CD5">
        <w:rPr>
          <w:sz w:val="28"/>
          <w:szCs w:val="28"/>
        </w:rPr>
        <w:t xml:space="preserve"> </w:t>
      </w:r>
      <w:r w:rsidRPr="00380980">
        <w:rPr>
          <w:sz w:val="28"/>
          <w:szCs w:val="28"/>
          <w:lang w:val="ru-RU"/>
        </w:rPr>
        <w:t>ету</w:t>
      </w:r>
      <w:r w:rsidRPr="00094CD5">
        <w:rPr>
          <w:sz w:val="28"/>
          <w:szCs w:val="28"/>
        </w:rPr>
        <w:t xml:space="preserve"> </w:t>
      </w:r>
      <w:r w:rsidRPr="00380980">
        <w:rPr>
          <w:sz w:val="28"/>
          <w:szCs w:val="28"/>
          <w:lang w:val="ru-RU"/>
        </w:rPr>
        <w:t>саласындағы</w:t>
      </w:r>
      <w:r w:rsidRPr="00094CD5">
        <w:rPr>
          <w:sz w:val="28"/>
          <w:szCs w:val="28"/>
        </w:rPr>
        <w:t xml:space="preserve"> </w:t>
      </w:r>
      <w:r w:rsidRPr="00380980">
        <w:rPr>
          <w:sz w:val="28"/>
          <w:szCs w:val="28"/>
          <w:lang w:val="ru-RU"/>
        </w:rPr>
        <w:t>басшылықты</w:t>
      </w:r>
      <w:r w:rsidRPr="00094CD5">
        <w:rPr>
          <w:sz w:val="28"/>
          <w:szCs w:val="28"/>
        </w:rPr>
        <w:t xml:space="preserve"> </w:t>
      </w:r>
      <w:r w:rsidRPr="00380980">
        <w:rPr>
          <w:sz w:val="28"/>
          <w:szCs w:val="28"/>
          <w:lang w:val="ru-RU"/>
        </w:rPr>
        <w:t>жүзеге</w:t>
      </w:r>
      <w:r w:rsidRPr="00094CD5">
        <w:rPr>
          <w:sz w:val="28"/>
          <w:szCs w:val="28"/>
        </w:rPr>
        <w:t xml:space="preserve"> </w:t>
      </w:r>
      <w:r w:rsidRPr="00380980">
        <w:rPr>
          <w:sz w:val="28"/>
          <w:szCs w:val="28"/>
          <w:lang w:val="ru-RU"/>
        </w:rPr>
        <w:t>асыратын</w:t>
      </w:r>
      <w:r w:rsidRPr="00094CD5">
        <w:rPr>
          <w:sz w:val="28"/>
          <w:szCs w:val="28"/>
        </w:rPr>
        <w:t xml:space="preserve"> </w:t>
      </w:r>
      <w:r w:rsidRPr="00380980">
        <w:rPr>
          <w:sz w:val="28"/>
          <w:szCs w:val="28"/>
          <w:lang w:val="ru-RU"/>
        </w:rPr>
        <w:t>уәкілетті</w:t>
      </w:r>
      <w:r w:rsidRPr="00094CD5">
        <w:rPr>
          <w:sz w:val="28"/>
          <w:szCs w:val="28"/>
        </w:rPr>
        <w:t xml:space="preserve"> </w:t>
      </w:r>
      <w:r w:rsidRPr="00380980">
        <w:rPr>
          <w:sz w:val="28"/>
          <w:szCs w:val="28"/>
          <w:lang w:val="ru-RU"/>
        </w:rPr>
        <w:t>орган</w:t>
      </w:r>
      <w:r w:rsidRPr="00094CD5">
        <w:rPr>
          <w:sz w:val="28"/>
          <w:szCs w:val="28"/>
        </w:rPr>
        <w:t xml:space="preserve"> </w:t>
      </w:r>
      <w:r w:rsidRPr="00380980">
        <w:rPr>
          <w:sz w:val="28"/>
          <w:szCs w:val="28"/>
          <w:lang w:val="ru-RU"/>
        </w:rPr>
        <w:t>басшысының</w:t>
      </w:r>
      <w:r w:rsidRPr="00094CD5">
        <w:rPr>
          <w:sz w:val="28"/>
          <w:szCs w:val="28"/>
        </w:rPr>
        <w:t xml:space="preserve"> </w:t>
      </w:r>
      <w:r w:rsidRPr="00380980">
        <w:rPr>
          <w:sz w:val="28"/>
          <w:szCs w:val="28"/>
          <w:lang w:val="ru-RU"/>
        </w:rPr>
        <w:t>атына</w:t>
      </w:r>
      <w:r w:rsidRPr="00094CD5">
        <w:rPr>
          <w:sz w:val="28"/>
          <w:szCs w:val="28"/>
        </w:rPr>
        <w:t>;</w:t>
      </w:r>
    </w:p>
    <w:p w:rsidR="00FD66D4" w:rsidRPr="00094CD5" w:rsidRDefault="00FD66D4" w:rsidP="00FD66D4">
      <w:pPr>
        <w:pStyle w:val="a3"/>
        <w:tabs>
          <w:tab w:val="left" w:pos="1134"/>
        </w:tabs>
        <w:spacing w:after="0" w:line="240" w:lineRule="auto"/>
        <w:ind w:left="0" w:firstLine="851"/>
        <w:jc w:val="both"/>
        <w:rPr>
          <w:sz w:val="28"/>
          <w:szCs w:val="28"/>
        </w:rPr>
      </w:pPr>
      <w:r w:rsidRPr="00380980">
        <w:rPr>
          <w:sz w:val="28"/>
          <w:szCs w:val="28"/>
          <w:lang w:val="ru-RU"/>
        </w:rPr>
        <w:t>мемлекеттік</w:t>
      </w:r>
      <w:r w:rsidRPr="00094CD5">
        <w:rPr>
          <w:sz w:val="28"/>
          <w:szCs w:val="28"/>
        </w:rPr>
        <w:t xml:space="preserve"> </w:t>
      </w:r>
      <w:r w:rsidRPr="00380980">
        <w:rPr>
          <w:sz w:val="28"/>
          <w:szCs w:val="28"/>
          <w:lang w:val="ru-RU"/>
        </w:rPr>
        <w:t>қызмет</w:t>
      </w:r>
      <w:r w:rsidRPr="00094CD5">
        <w:rPr>
          <w:sz w:val="28"/>
          <w:szCs w:val="28"/>
        </w:rPr>
        <w:t xml:space="preserve"> </w:t>
      </w:r>
      <w:r w:rsidRPr="00380980">
        <w:rPr>
          <w:sz w:val="28"/>
          <w:szCs w:val="28"/>
          <w:lang w:val="ru-RU"/>
        </w:rPr>
        <w:t>көрсету</w:t>
      </w:r>
      <w:r w:rsidRPr="00094CD5">
        <w:rPr>
          <w:sz w:val="28"/>
          <w:szCs w:val="28"/>
        </w:rPr>
        <w:t xml:space="preserve"> </w:t>
      </w:r>
      <w:r w:rsidRPr="00380980">
        <w:rPr>
          <w:sz w:val="28"/>
          <w:szCs w:val="28"/>
          <w:lang w:val="ru-RU"/>
        </w:rPr>
        <w:t>сапасын</w:t>
      </w:r>
      <w:r w:rsidRPr="00094CD5">
        <w:rPr>
          <w:sz w:val="28"/>
          <w:szCs w:val="28"/>
        </w:rPr>
        <w:t xml:space="preserve"> </w:t>
      </w:r>
      <w:r w:rsidRPr="00380980">
        <w:rPr>
          <w:sz w:val="28"/>
          <w:szCs w:val="28"/>
          <w:lang w:val="ru-RU"/>
        </w:rPr>
        <w:t>бағалау</w:t>
      </w:r>
      <w:r w:rsidRPr="00094CD5">
        <w:rPr>
          <w:sz w:val="28"/>
          <w:szCs w:val="28"/>
        </w:rPr>
        <w:t xml:space="preserve"> </w:t>
      </w:r>
      <w:r w:rsidRPr="00380980">
        <w:rPr>
          <w:sz w:val="28"/>
          <w:szCs w:val="28"/>
          <w:lang w:val="ru-RU"/>
        </w:rPr>
        <w:t>және</w:t>
      </w:r>
      <w:r w:rsidRPr="00094CD5">
        <w:rPr>
          <w:sz w:val="28"/>
          <w:szCs w:val="28"/>
        </w:rPr>
        <w:t xml:space="preserve"> </w:t>
      </w:r>
      <w:r w:rsidRPr="00380980">
        <w:rPr>
          <w:sz w:val="28"/>
          <w:szCs w:val="28"/>
          <w:lang w:val="ru-RU"/>
        </w:rPr>
        <w:t>бақылау</w:t>
      </w:r>
      <w:r w:rsidRPr="00094CD5">
        <w:rPr>
          <w:sz w:val="28"/>
          <w:szCs w:val="28"/>
        </w:rPr>
        <w:t xml:space="preserve"> </w:t>
      </w:r>
      <w:r w:rsidRPr="00380980">
        <w:rPr>
          <w:sz w:val="28"/>
          <w:szCs w:val="28"/>
          <w:lang w:val="ru-RU"/>
        </w:rPr>
        <w:t>жөніндегі</w:t>
      </w:r>
      <w:r w:rsidRPr="00094CD5">
        <w:rPr>
          <w:sz w:val="28"/>
          <w:szCs w:val="28"/>
        </w:rPr>
        <w:t xml:space="preserve"> </w:t>
      </w:r>
      <w:r w:rsidRPr="00380980">
        <w:rPr>
          <w:sz w:val="28"/>
          <w:szCs w:val="28"/>
          <w:lang w:val="ru-RU"/>
        </w:rPr>
        <w:t>уәкілетті</w:t>
      </w:r>
      <w:r w:rsidRPr="00094CD5">
        <w:rPr>
          <w:sz w:val="28"/>
          <w:szCs w:val="28"/>
        </w:rPr>
        <w:t xml:space="preserve"> </w:t>
      </w:r>
      <w:r w:rsidRPr="00380980">
        <w:rPr>
          <w:sz w:val="28"/>
          <w:szCs w:val="28"/>
          <w:lang w:val="ru-RU"/>
        </w:rPr>
        <w:t>органға</w:t>
      </w:r>
      <w:r w:rsidRPr="00094CD5">
        <w:rPr>
          <w:sz w:val="28"/>
          <w:szCs w:val="28"/>
        </w:rPr>
        <w:t>.</w:t>
      </w:r>
    </w:p>
    <w:p w:rsidR="00FD66D4" w:rsidRPr="00094CD5" w:rsidRDefault="00FD66D4" w:rsidP="00FD66D4">
      <w:pPr>
        <w:pStyle w:val="a3"/>
        <w:tabs>
          <w:tab w:val="left" w:pos="1134"/>
        </w:tabs>
        <w:spacing w:after="0" w:line="240" w:lineRule="auto"/>
        <w:ind w:left="0" w:firstLine="851"/>
        <w:jc w:val="both"/>
        <w:rPr>
          <w:sz w:val="28"/>
          <w:szCs w:val="28"/>
        </w:rPr>
      </w:pPr>
      <w:r w:rsidRPr="00094CD5">
        <w:rPr>
          <w:sz w:val="28"/>
          <w:szCs w:val="28"/>
        </w:rPr>
        <w:t xml:space="preserve">10. </w:t>
      </w:r>
      <w:r>
        <w:rPr>
          <w:sz w:val="28"/>
          <w:szCs w:val="28"/>
          <w:lang w:val="ru-RU"/>
        </w:rPr>
        <w:t>Мемлекеттік</w:t>
      </w:r>
      <w:r w:rsidRPr="00094CD5">
        <w:rPr>
          <w:sz w:val="28"/>
          <w:szCs w:val="28"/>
        </w:rPr>
        <w:t xml:space="preserve"> </w:t>
      </w:r>
      <w:r>
        <w:rPr>
          <w:sz w:val="28"/>
          <w:szCs w:val="28"/>
          <w:lang w:val="ru-RU"/>
        </w:rPr>
        <w:t>қызметті</w:t>
      </w:r>
      <w:r w:rsidRPr="00094CD5">
        <w:rPr>
          <w:sz w:val="28"/>
          <w:szCs w:val="28"/>
        </w:rPr>
        <w:t xml:space="preserve"> </w:t>
      </w:r>
      <w:r>
        <w:rPr>
          <w:sz w:val="28"/>
          <w:szCs w:val="28"/>
          <w:lang w:val="ru-RU"/>
        </w:rPr>
        <w:t>тікелей</w:t>
      </w:r>
      <w:r w:rsidRPr="00094CD5">
        <w:rPr>
          <w:sz w:val="28"/>
          <w:szCs w:val="28"/>
        </w:rPr>
        <w:t xml:space="preserve"> </w:t>
      </w:r>
      <w:r>
        <w:rPr>
          <w:sz w:val="28"/>
          <w:szCs w:val="28"/>
          <w:lang w:val="ru-RU"/>
        </w:rPr>
        <w:t>көрсететін</w:t>
      </w:r>
      <w:r w:rsidRPr="00094CD5">
        <w:rPr>
          <w:sz w:val="28"/>
          <w:szCs w:val="28"/>
        </w:rPr>
        <w:t xml:space="preserve"> </w:t>
      </w:r>
      <w:r>
        <w:rPr>
          <w:sz w:val="28"/>
          <w:szCs w:val="28"/>
          <w:lang w:val="ru-RU"/>
        </w:rPr>
        <w:t>көрсетілетін</w:t>
      </w:r>
      <w:r w:rsidRPr="00094CD5">
        <w:rPr>
          <w:sz w:val="28"/>
          <w:szCs w:val="28"/>
        </w:rPr>
        <w:t xml:space="preserve"> </w:t>
      </w:r>
      <w:r>
        <w:rPr>
          <w:sz w:val="28"/>
          <w:szCs w:val="28"/>
          <w:lang w:val="ru-RU"/>
        </w:rPr>
        <w:t>қызметті</w:t>
      </w:r>
      <w:r w:rsidRPr="00094CD5">
        <w:rPr>
          <w:sz w:val="28"/>
          <w:szCs w:val="28"/>
        </w:rPr>
        <w:t xml:space="preserve"> </w:t>
      </w:r>
      <w:r>
        <w:rPr>
          <w:sz w:val="28"/>
          <w:szCs w:val="28"/>
          <w:lang w:val="ru-RU"/>
        </w:rPr>
        <w:t>берушінің</w:t>
      </w:r>
      <w:r w:rsidRPr="00094CD5">
        <w:rPr>
          <w:sz w:val="28"/>
          <w:szCs w:val="28"/>
        </w:rPr>
        <w:t xml:space="preserve"> </w:t>
      </w:r>
      <w:r>
        <w:rPr>
          <w:sz w:val="28"/>
          <w:szCs w:val="28"/>
          <w:lang w:val="ru-RU"/>
        </w:rPr>
        <w:t>атына</w:t>
      </w:r>
      <w:r w:rsidRPr="00094CD5">
        <w:rPr>
          <w:sz w:val="28"/>
          <w:szCs w:val="28"/>
        </w:rPr>
        <w:t xml:space="preserve"> </w:t>
      </w:r>
      <w:r>
        <w:rPr>
          <w:sz w:val="28"/>
          <w:szCs w:val="28"/>
          <w:lang w:val="ru-RU"/>
        </w:rPr>
        <w:t>келіп</w:t>
      </w:r>
      <w:r w:rsidRPr="00094CD5">
        <w:rPr>
          <w:sz w:val="28"/>
          <w:szCs w:val="28"/>
        </w:rPr>
        <w:t xml:space="preserve"> </w:t>
      </w:r>
      <w:r>
        <w:rPr>
          <w:sz w:val="28"/>
          <w:szCs w:val="28"/>
          <w:lang w:val="ru-RU"/>
        </w:rPr>
        <w:t>түскен</w:t>
      </w:r>
      <w:r w:rsidRPr="00094CD5">
        <w:rPr>
          <w:sz w:val="28"/>
          <w:szCs w:val="28"/>
        </w:rPr>
        <w:t xml:space="preserve"> </w:t>
      </w:r>
      <w:r>
        <w:rPr>
          <w:sz w:val="28"/>
          <w:szCs w:val="28"/>
          <w:lang w:val="ru-RU"/>
        </w:rPr>
        <w:t>көрсетілетін</w:t>
      </w:r>
      <w:r w:rsidRPr="00094CD5">
        <w:rPr>
          <w:sz w:val="28"/>
          <w:szCs w:val="28"/>
        </w:rPr>
        <w:t xml:space="preserve"> </w:t>
      </w:r>
      <w:r>
        <w:rPr>
          <w:sz w:val="28"/>
          <w:szCs w:val="28"/>
          <w:lang w:val="ru-RU"/>
        </w:rPr>
        <w:t>қызметті</w:t>
      </w:r>
      <w:r w:rsidRPr="00094CD5">
        <w:rPr>
          <w:sz w:val="28"/>
          <w:szCs w:val="28"/>
        </w:rPr>
        <w:t xml:space="preserve"> </w:t>
      </w:r>
      <w:r>
        <w:rPr>
          <w:sz w:val="28"/>
          <w:szCs w:val="28"/>
          <w:lang w:val="ru-RU"/>
        </w:rPr>
        <w:t>алушының</w:t>
      </w:r>
      <w:r w:rsidRPr="00094CD5">
        <w:rPr>
          <w:sz w:val="28"/>
          <w:szCs w:val="28"/>
        </w:rPr>
        <w:t xml:space="preserve"> </w:t>
      </w:r>
      <w:r>
        <w:rPr>
          <w:sz w:val="28"/>
          <w:szCs w:val="28"/>
          <w:lang w:val="ru-RU"/>
        </w:rPr>
        <w:t>шағымы</w:t>
      </w:r>
      <w:r w:rsidRPr="00094CD5">
        <w:rPr>
          <w:sz w:val="28"/>
          <w:szCs w:val="28"/>
        </w:rPr>
        <w:t xml:space="preserve"> </w:t>
      </w:r>
      <w:r>
        <w:rPr>
          <w:sz w:val="28"/>
          <w:szCs w:val="28"/>
          <w:lang w:val="ru-RU"/>
        </w:rPr>
        <w:t>Заңның</w:t>
      </w:r>
      <w:r w:rsidRPr="00094CD5">
        <w:rPr>
          <w:sz w:val="28"/>
          <w:szCs w:val="28"/>
        </w:rPr>
        <w:t xml:space="preserve"> 25-</w:t>
      </w:r>
      <w:r>
        <w:rPr>
          <w:sz w:val="28"/>
          <w:szCs w:val="28"/>
          <w:lang w:val="ru-RU"/>
        </w:rPr>
        <w:t>бабының</w:t>
      </w:r>
      <w:r w:rsidRPr="00094CD5">
        <w:rPr>
          <w:sz w:val="28"/>
          <w:szCs w:val="28"/>
        </w:rPr>
        <w:t xml:space="preserve"> 2-</w:t>
      </w:r>
      <w:r>
        <w:rPr>
          <w:sz w:val="28"/>
          <w:szCs w:val="28"/>
          <w:lang w:val="ru-RU"/>
        </w:rPr>
        <w:t>тармағына</w:t>
      </w:r>
      <w:r w:rsidRPr="00094CD5">
        <w:rPr>
          <w:sz w:val="28"/>
          <w:szCs w:val="28"/>
        </w:rPr>
        <w:t xml:space="preserve"> </w:t>
      </w:r>
      <w:r>
        <w:rPr>
          <w:sz w:val="28"/>
          <w:szCs w:val="28"/>
          <w:lang w:val="ru-RU"/>
        </w:rPr>
        <w:t>сәйкес</w:t>
      </w:r>
      <w:r w:rsidRPr="00094CD5">
        <w:rPr>
          <w:sz w:val="28"/>
          <w:szCs w:val="28"/>
        </w:rPr>
        <w:t xml:space="preserve"> </w:t>
      </w:r>
      <w:r>
        <w:rPr>
          <w:sz w:val="28"/>
          <w:szCs w:val="28"/>
          <w:lang w:val="ru-RU"/>
        </w:rPr>
        <w:t>тіркелген</w:t>
      </w:r>
      <w:r w:rsidRPr="00094CD5">
        <w:rPr>
          <w:sz w:val="28"/>
          <w:szCs w:val="28"/>
        </w:rPr>
        <w:t xml:space="preserve"> </w:t>
      </w:r>
      <w:r>
        <w:rPr>
          <w:sz w:val="28"/>
          <w:szCs w:val="28"/>
          <w:lang w:val="ru-RU"/>
        </w:rPr>
        <w:t>күнінен</w:t>
      </w:r>
      <w:r w:rsidRPr="00094CD5">
        <w:rPr>
          <w:sz w:val="28"/>
          <w:szCs w:val="28"/>
        </w:rPr>
        <w:t xml:space="preserve"> </w:t>
      </w:r>
      <w:r>
        <w:rPr>
          <w:sz w:val="28"/>
          <w:szCs w:val="28"/>
          <w:lang w:val="ru-RU"/>
        </w:rPr>
        <w:t>бастап</w:t>
      </w:r>
      <w:r w:rsidRPr="00094CD5">
        <w:rPr>
          <w:sz w:val="28"/>
          <w:szCs w:val="28"/>
        </w:rPr>
        <w:t xml:space="preserve"> 5 (</w:t>
      </w:r>
      <w:r>
        <w:rPr>
          <w:sz w:val="28"/>
          <w:szCs w:val="28"/>
          <w:lang w:val="ru-RU"/>
        </w:rPr>
        <w:t>бес</w:t>
      </w:r>
      <w:r w:rsidRPr="00094CD5">
        <w:rPr>
          <w:sz w:val="28"/>
          <w:szCs w:val="28"/>
        </w:rPr>
        <w:t xml:space="preserve">) </w:t>
      </w:r>
      <w:r>
        <w:rPr>
          <w:sz w:val="28"/>
          <w:szCs w:val="28"/>
          <w:lang w:val="ru-RU"/>
        </w:rPr>
        <w:t>жұмыс</w:t>
      </w:r>
      <w:r w:rsidRPr="00094CD5">
        <w:rPr>
          <w:sz w:val="28"/>
          <w:szCs w:val="28"/>
        </w:rPr>
        <w:t xml:space="preserve"> </w:t>
      </w:r>
      <w:r>
        <w:rPr>
          <w:sz w:val="28"/>
          <w:szCs w:val="28"/>
          <w:lang w:val="ru-RU"/>
        </w:rPr>
        <w:t>күні</w:t>
      </w:r>
      <w:r w:rsidRPr="00094CD5">
        <w:rPr>
          <w:sz w:val="28"/>
          <w:szCs w:val="28"/>
        </w:rPr>
        <w:t xml:space="preserve"> </w:t>
      </w:r>
      <w:r>
        <w:rPr>
          <w:sz w:val="28"/>
          <w:szCs w:val="28"/>
          <w:lang w:val="ru-RU"/>
        </w:rPr>
        <w:t>ішінде</w:t>
      </w:r>
      <w:r w:rsidRPr="00094CD5">
        <w:rPr>
          <w:sz w:val="28"/>
          <w:szCs w:val="28"/>
        </w:rPr>
        <w:t xml:space="preserve"> </w:t>
      </w:r>
      <w:r>
        <w:rPr>
          <w:sz w:val="28"/>
          <w:szCs w:val="28"/>
          <w:lang w:val="ru-RU"/>
        </w:rPr>
        <w:t>қаралуға</w:t>
      </w:r>
      <w:r w:rsidRPr="00094CD5">
        <w:rPr>
          <w:sz w:val="28"/>
          <w:szCs w:val="28"/>
        </w:rPr>
        <w:t xml:space="preserve"> </w:t>
      </w:r>
      <w:r>
        <w:rPr>
          <w:sz w:val="28"/>
          <w:szCs w:val="28"/>
          <w:lang w:val="ru-RU"/>
        </w:rPr>
        <w:t>жатады</w:t>
      </w:r>
      <w:r w:rsidRPr="00094CD5">
        <w:rPr>
          <w:sz w:val="28"/>
          <w:szCs w:val="28"/>
        </w:rPr>
        <w:t>.</w:t>
      </w:r>
    </w:p>
    <w:p w:rsidR="00FD66D4" w:rsidRPr="00094CD5" w:rsidRDefault="00FD66D4" w:rsidP="00FD66D4">
      <w:pPr>
        <w:pStyle w:val="a3"/>
        <w:tabs>
          <w:tab w:val="left" w:pos="1134"/>
        </w:tabs>
        <w:spacing w:after="0" w:line="240" w:lineRule="auto"/>
        <w:ind w:left="0" w:firstLine="851"/>
        <w:jc w:val="both"/>
        <w:rPr>
          <w:sz w:val="28"/>
          <w:szCs w:val="28"/>
        </w:rPr>
      </w:pPr>
      <w:r w:rsidRPr="00380980">
        <w:rPr>
          <w:sz w:val="28"/>
          <w:szCs w:val="28"/>
          <w:lang w:val="ru-RU"/>
        </w:rPr>
        <w:t>Мемлекеттік</w:t>
      </w:r>
      <w:r w:rsidRPr="00094CD5">
        <w:rPr>
          <w:sz w:val="28"/>
          <w:szCs w:val="28"/>
        </w:rPr>
        <w:t xml:space="preserve"> </w:t>
      </w:r>
      <w:r w:rsidRPr="00380980">
        <w:rPr>
          <w:sz w:val="28"/>
          <w:szCs w:val="28"/>
          <w:lang w:val="ru-RU"/>
        </w:rPr>
        <w:t>қызмет</w:t>
      </w:r>
      <w:r w:rsidRPr="00094CD5">
        <w:rPr>
          <w:sz w:val="28"/>
          <w:szCs w:val="28"/>
        </w:rPr>
        <w:t xml:space="preserve"> </w:t>
      </w:r>
      <w:r w:rsidRPr="00380980">
        <w:rPr>
          <w:sz w:val="28"/>
          <w:szCs w:val="28"/>
          <w:lang w:val="ru-RU"/>
        </w:rPr>
        <w:t>көрсету</w:t>
      </w:r>
      <w:r w:rsidRPr="00094CD5">
        <w:rPr>
          <w:sz w:val="28"/>
          <w:szCs w:val="28"/>
        </w:rPr>
        <w:t xml:space="preserve"> </w:t>
      </w:r>
      <w:r w:rsidRPr="00380980">
        <w:rPr>
          <w:sz w:val="28"/>
          <w:szCs w:val="28"/>
          <w:lang w:val="ru-RU"/>
        </w:rPr>
        <w:t>сапасын</w:t>
      </w:r>
      <w:r w:rsidRPr="00094CD5">
        <w:rPr>
          <w:sz w:val="28"/>
          <w:szCs w:val="28"/>
        </w:rPr>
        <w:t xml:space="preserve"> </w:t>
      </w:r>
      <w:r w:rsidRPr="00380980">
        <w:rPr>
          <w:sz w:val="28"/>
          <w:szCs w:val="28"/>
          <w:lang w:val="ru-RU"/>
        </w:rPr>
        <w:t>бағалау</w:t>
      </w:r>
      <w:r w:rsidRPr="00094CD5">
        <w:rPr>
          <w:sz w:val="28"/>
          <w:szCs w:val="28"/>
        </w:rPr>
        <w:t xml:space="preserve"> </w:t>
      </w:r>
      <w:r w:rsidRPr="00380980">
        <w:rPr>
          <w:sz w:val="28"/>
          <w:szCs w:val="28"/>
          <w:lang w:val="ru-RU"/>
        </w:rPr>
        <w:t>және</w:t>
      </w:r>
      <w:r w:rsidRPr="00094CD5">
        <w:rPr>
          <w:sz w:val="28"/>
          <w:szCs w:val="28"/>
        </w:rPr>
        <w:t xml:space="preserve"> </w:t>
      </w:r>
      <w:r w:rsidRPr="00380980">
        <w:rPr>
          <w:sz w:val="28"/>
          <w:szCs w:val="28"/>
          <w:lang w:val="ru-RU"/>
        </w:rPr>
        <w:t>бақылау</w:t>
      </w:r>
      <w:r w:rsidRPr="00094CD5">
        <w:rPr>
          <w:sz w:val="28"/>
          <w:szCs w:val="28"/>
        </w:rPr>
        <w:t xml:space="preserve"> </w:t>
      </w:r>
      <w:r w:rsidRPr="00380980">
        <w:rPr>
          <w:sz w:val="28"/>
          <w:szCs w:val="28"/>
          <w:lang w:val="ru-RU"/>
        </w:rPr>
        <w:t>жөніндегі</w:t>
      </w:r>
      <w:r w:rsidRPr="00094CD5">
        <w:rPr>
          <w:sz w:val="28"/>
          <w:szCs w:val="28"/>
        </w:rPr>
        <w:t xml:space="preserve"> </w:t>
      </w:r>
      <w:r w:rsidRPr="00380980">
        <w:rPr>
          <w:sz w:val="28"/>
          <w:szCs w:val="28"/>
          <w:lang w:val="ru-RU"/>
        </w:rPr>
        <w:t>уәкілетті</w:t>
      </w:r>
      <w:r w:rsidRPr="00094CD5">
        <w:rPr>
          <w:sz w:val="28"/>
          <w:szCs w:val="28"/>
        </w:rPr>
        <w:t xml:space="preserve"> </w:t>
      </w:r>
      <w:r w:rsidRPr="00380980">
        <w:rPr>
          <w:sz w:val="28"/>
          <w:szCs w:val="28"/>
          <w:lang w:val="ru-RU"/>
        </w:rPr>
        <w:t>органның</w:t>
      </w:r>
      <w:r w:rsidRPr="00094CD5">
        <w:rPr>
          <w:sz w:val="28"/>
          <w:szCs w:val="28"/>
        </w:rPr>
        <w:t xml:space="preserve"> </w:t>
      </w:r>
      <w:r w:rsidRPr="00380980">
        <w:rPr>
          <w:sz w:val="28"/>
          <w:szCs w:val="28"/>
          <w:lang w:val="ru-RU"/>
        </w:rPr>
        <w:t>атына</w:t>
      </w:r>
      <w:r w:rsidRPr="00094CD5">
        <w:rPr>
          <w:sz w:val="28"/>
          <w:szCs w:val="28"/>
        </w:rPr>
        <w:t xml:space="preserve"> </w:t>
      </w:r>
      <w:r w:rsidRPr="00380980">
        <w:rPr>
          <w:sz w:val="28"/>
          <w:szCs w:val="28"/>
          <w:lang w:val="ru-RU"/>
        </w:rPr>
        <w:t>келіп</w:t>
      </w:r>
      <w:r w:rsidRPr="00094CD5">
        <w:rPr>
          <w:sz w:val="28"/>
          <w:szCs w:val="28"/>
        </w:rPr>
        <w:t xml:space="preserve"> </w:t>
      </w:r>
      <w:r w:rsidRPr="00380980">
        <w:rPr>
          <w:sz w:val="28"/>
          <w:szCs w:val="28"/>
          <w:lang w:val="ru-RU"/>
        </w:rPr>
        <w:t>түскен</w:t>
      </w:r>
      <w:r w:rsidRPr="00094CD5">
        <w:rPr>
          <w:sz w:val="28"/>
          <w:szCs w:val="28"/>
        </w:rPr>
        <w:t xml:space="preserve"> </w:t>
      </w:r>
      <w:r w:rsidRPr="00380980">
        <w:rPr>
          <w:sz w:val="28"/>
          <w:szCs w:val="28"/>
          <w:lang w:val="ru-RU"/>
        </w:rPr>
        <w:t>көрсетілетін</w:t>
      </w:r>
      <w:r w:rsidRPr="00094CD5">
        <w:rPr>
          <w:sz w:val="28"/>
          <w:szCs w:val="28"/>
        </w:rPr>
        <w:t xml:space="preserve"> </w:t>
      </w:r>
      <w:r w:rsidRPr="00380980">
        <w:rPr>
          <w:sz w:val="28"/>
          <w:szCs w:val="28"/>
          <w:lang w:val="ru-RU"/>
        </w:rPr>
        <w:t>қызметті</w:t>
      </w:r>
      <w:r w:rsidRPr="00094CD5">
        <w:rPr>
          <w:sz w:val="28"/>
          <w:szCs w:val="28"/>
        </w:rPr>
        <w:t xml:space="preserve"> </w:t>
      </w:r>
      <w:r w:rsidRPr="00380980">
        <w:rPr>
          <w:sz w:val="28"/>
          <w:szCs w:val="28"/>
          <w:lang w:val="ru-RU"/>
        </w:rPr>
        <w:t>алушының</w:t>
      </w:r>
      <w:r w:rsidRPr="00094CD5">
        <w:rPr>
          <w:sz w:val="28"/>
          <w:szCs w:val="28"/>
        </w:rPr>
        <w:t xml:space="preserve"> </w:t>
      </w:r>
      <w:r w:rsidRPr="00380980">
        <w:rPr>
          <w:sz w:val="28"/>
          <w:szCs w:val="28"/>
          <w:lang w:val="ru-RU"/>
        </w:rPr>
        <w:t>шағымы</w:t>
      </w:r>
      <w:r w:rsidRPr="00094CD5">
        <w:rPr>
          <w:sz w:val="28"/>
          <w:szCs w:val="28"/>
        </w:rPr>
        <w:t xml:space="preserve"> </w:t>
      </w:r>
      <w:r w:rsidRPr="00380980">
        <w:rPr>
          <w:sz w:val="28"/>
          <w:szCs w:val="28"/>
          <w:lang w:val="ru-RU"/>
        </w:rPr>
        <w:t>тіркелген</w:t>
      </w:r>
      <w:r w:rsidRPr="00094CD5">
        <w:rPr>
          <w:sz w:val="28"/>
          <w:szCs w:val="28"/>
        </w:rPr>
        <w:t xml:space="preserve"> </w:t>
      </w:r>
      <w:r w:rsidRPr="00380980">
        <w:rPr>
          <w:sz w:val="28"/>
          <w:szCs w:val="28"/>
          <w:lang w:val="ru-RU"/>
        </w:rPr>
        <w:t>күннен</w:t>
      </w:r>
      <w:r w:rsidRPr="00094CD5">
        <w:rPr>
          <w:sz w:val="28"/>
          <w:szCs w:val="28"/>
        </w:rPr>
        <w:t xml:space="preserve"> </w:t>
      </w:r>
      <w:r w:rsidRPr="00380980">
        <w:rPr>
          <w:sz w:val="28"/>
          <w:szCs w:val="28"/>
          <w:lang w:val="ru-RU"/>
        </w:rPr>
        <w:t>бастап</w:t>
      </w:r>
      <w:r w:rsidRPr="00094CD5">
        <w:rPr>
          <w:sz w:val="28"/>
          <w:szCs w:val="28"/>
        </w:rPr>
        <w:t xml:space="preserve"> 15 (</w:t>
      </w:r>
      <w:r w:rsidRPr="00380980">
        <w:rPr>
          <w:sz w:val="28"/>
          <w:szCs w:val="28"/>
          <w:lang w:val="ru-RU"/>
        </w:rPr>
        <w:t>он</w:t>
      </w:r>
      <w:r w:rsidRPr="00094CD5">
        <w:rPr>
          <w:sz w:val="28"/>
          <w:szCs w:val="28"/>
        </w:rPr>
        <w:t xml:space="preserve"> </w:t>
      </w:r>
      <w:r w:rsidRPr="00380980">
        <w:rPr>
          <w:sz w:val="28"/>
          <w:szCs w:val="28"/>
          <w:lang w:val="ru-RU"/>
        </w:rPr>
        <w:t>бес</w:t>
      </w:r>
      <w:r w:rsidRPr="00094CD5">
        <w:rPr>
          <w:sz w:val="28"/>
          <w:szCs w:val="28"/>
        </w:rPr>
        <w:t xml:space="preserve">) </w:t>
      </w:r>
      <w:r w:rsidRPr="00380980">
        <w:rPr>
          <w:sz w:val="28"/>
          <w:szCs w:val="28"/>
          <w:lang w:val="ru-RU"/>
        </w:rPr>
        <w:t>жұмыс</w:t>
      </w:r>
      <w:r w:rsidRPr="00094CD5">
        <w:rPr>
          <w:sz w:val="28"/>
          <w:szCs w:val="28"/>
        </w:rPr>
        <w:t xml:space="preserve"> </w:t>
      </w:r>
      <w:r w:rsidRPr="00380980">
        <w:rPr>
          <w:sz w:val="28"/>
          <w:szCs w:val="28"/>
          <w:lang w:val="ru-RU"/>
        </w:rPr>
        <w:t>күні</w:t>
      </w:r>
      <w:r w:rsidRPr="00094CD5">
        <w:rPr>
          <w:sz w:val="28"/>
          <w:szCs w:val="28"/>
        </w:rPr>
        <w:t xml:space="preserve"> </w:t>
      </w:r>
      <w:r w:rsidRPr="00380980">
        <w:rPr>
          <w:sz w:val="28"/>
          <w:szCs w:val="28"/>
          <w:lang w:val="ru-RU"/>
        </w:rPr>
        <w:t>ішінде</w:t>
      </w:r>
      <w:r w:rsidRPr="00094CD5">
        <w:rPr>
          <w:sz w:val="28"/>
          <w:szCs w:val="28"/>
        </w:rPr>
        <w:t xml:space="preserve"> </w:t>
      </w:r>
      <w:r w:rsidRPr="00380980">
        <w:rPr>
          <w:sz w:val="28"/>
          <w:szCs w:val="28"/>
          <w:lang w:val="ru-RU"/>
        </w:rPr>
        <w:t>қаралуға</w:t>
      </w:r>
      <w:r w:rsidRPr="00094CD5">
        <w:rPr>
          <w:sz w:val="28"/>
          <w:szCs w:val="28"/>
        </w:rPr>
        <w:t xml:space="preserve"> </w:t>
      </w:r>
      <w:r w:rsidRPr="00380980">
        <w:rPr>
          <w:sz w:val="28"/>
          <w:szCs w:val="28"/>
          <w:lang w:val="ru-RU"/>
        </w:rPr>
        <w:t>жатады</w:t>
      </w:r>
      <w:r w:rsidRPr="00094CD5">
        <w:rPr>
          <w:sz w:val="28"/>
          <w:szCs w:val="28"/>
        </w:rPr>
        <w:t>.</w:t>
      </w:r>
    </w:p>
    <w:p w:rsidR="00FD66D4" w:rsidRPr="00094CD5" w:rsidRDefault="00FD66D4" w:rsidP="00FD66D4">
      <w:pPr>
        <w:pStyle w:val="a3"/>
        <w:tabs>
          <w:tab w:val="left" w:pos="1134"/>
        </w:tabs>
        <w:spacing w:after="0" w:line="240" w:lineRule="auto"/>
        <w:ind w:left="0" w:firstLine="851"/>
        <w:jc w:val="both"/>
        <w:rPr>
          <w:sz w:val="28"/>
          <w:szCs w:val="28"/>
        </w:rPr>
      </w:pPr>
      <w:r w:rsidRPr="00380980">
        <w:rPr>
          <w:sz w:val="28"/>
          <w:szCs w:val="28"/>
          <w:lang w:val="ru-RU"/>
        </w:rPr>
        <w:t>Мемлекеттік</w:t>
      </w:r>
      <w:r w:rsidRPr="00094CD5">
        <w:rPr>
          <w:sz w:val="28"/>
          <w:szCs w:val="28"/>
        </w:rPr>
        <w:t xml:space="preserve"> </w:t>
      </w:r>
      <w:r w:rsidRPr="00380980">
        <w:rPr>
          <w:sz w:val="28"/>
          <w:szCs w:val="28"/>
          <w:lang w:val="ru-RU"/>
        </w:rPr>
        <w:t>қызмет</w:t>
      </w:r>
      <w:r w:rsidRPr="00094CD5">
        <w:rPr>
          <w:sz w:val="28"/>
          <w:szCs w:val="28"/>
        </w:rPr>
        <w:t xml:space="preserve"> </w:t>
      </w:r>
      <w:r w:rsidRPr="00380980">
        <w:rPr>
          <w:sz w:val="28"/>
          <w:szCs w:val="28"/>
          <w:lang w:val="ru-RU"/>
        </w:rPr>
        <w:t>көрсету</w:t>
      </w:r>
      <w:r w:rsidRPr="00094CD5">
        <w:rPr>
          <w:sz w:val="28"/>
          <w:szCs w:val="28"/>
        </w:rPr>
        <w:t xml:space="preserve"> </w:t>
      </w:r>
      <w:r w:rsidRPr="00380980">
        <w:rPr>
          <w:sz w:val="28"/>
          <w:szCs w:val="28"/>
          <w:lang w:val="ru-RU"/>
        </w:rPr>
        <w:t>мәселелері</w:t>
      </w:r>
      <w:r w:rsidRPr="00094CD5">
        <w:rPr>
          <w:sz w:val="28"/>
          <w:szCs w:val="28"/>
        </w:rPr>
        <w:t xml:space="preserve"> </w:t>
      </w:r>
      <w:r w:rsidRPr="00380980">
        <w:rPr>
          <w:sz w:val="28"/>
          <w:szCs w:val="28"/>
          <w:lang w:val="ru-RU"/>
        </w:rPr>
        <w:t>бойынша</w:t>
      </w:r>
      <w:r w:rsidRPr="00094CD5">
        <w:rPr>
          <w:sz w:val="28"/>
          <w:szCs w:val="28"/>
        </w:rPr>
        <w:t xml:space="preserve"> </w:t>
      </w:r>
      <w:r w:rsidRPr="00380980">
        <w:rPr>
          <w:sz w:val="28"/>
          <w:szCs w:val="28"/>
          <w:lang w:val="ru-RU"/>
        </w:rPr>
        <w:t>шағымды</w:t>
      </w:r>
      <w:r w:rsidRPr="00094CD5">
        <w:rPr>
          <w:sz w:val="28"/>
          <w:szCs w:val="28"/>
        </w:rPr>
        <w:t xml:space="preserve"> </w:t>
      </w:r>
      <w:r w:rsidRPr="00380980">
        <w:rPr>
          <w:sz w:val="28"/>
          <w:szCs w:val="28"/>
          <w:lang w:val="ru-RU"/>
        </w:rPr>
        <w:t>қарауды</w:t>
      </w:r>
      <w:r w:rsidRPr="00094CD5">
        <w:rPr>
          <w:sz w:val="28"/>
          <w:szCs w:val="28"/>
        </w:rPr>
        <w:t xml:space="preserve"> </w:t>
      </w:r>
      <w:r w:rsidRPr="00380980">
        <w:rPr>
          <w:sz w:val="28"/>
          <w:szCs w:val="28"/>
          <w:lang w:val="ru-RU"/>
        </w:rPr>
        <w:t>жоғары</w:t>
      </w:r>
      <w:r w:rsidRPr="00094CD5">
        <w:rPr>
          <w:sz w:val="28"/>
          <w:szCs w:val="28"/>
        </w:rPr>
        <w:t xml:space="preserve"> </w:t>
      </w:r>
      <w:r w:rsidRPr="00380980">
        <w:rPr>
          <w:sz w:val="28"/>
          <w:szCs w:val="28"/>
          <w:lang w:val="ru-RU"/>
        </w:rPr>
        <w:t>тұрған</w:t>
      </w:r>
      <w:r w:rsidRPr="00094CD5">
        <w:rPr>
          <w:sz w:val="28"/>
          <w:szCs w:val="28"/>
        </w:rPr>
        <w:t xml:space="preserve"> </w:t>
      </w:r>
      <w:r w:rsidRPr="00380980">
        <w:rPr>
          <w:sz w:val="28"/>
          <w:szCs w:val="28"/>
          <w:lang w:val="ru-RU"/>
        </w:rPr>
        <w:t>әкімшілік</w:t>
      </w:r>
      <w:r w:rsidRPr="00094CD5">
        <w:rPr>
          <w:sz w:val="28"/>
          <w:szCs w:val="28"/>
        </w:rPr>
        <w:t xml:space="preserve"> </w:t>
      </w:r>
      <w:r w:rsidRPr="00380980">
        <w:rPr>
          <w:sz w:val="28"/>
          <w:szCs w:val="28"/>
          <w:lang w:val="ru-RU"/>
        </w:rPr>
        <w:t>орган</w:t>
      </w:r>
      <w:r w:rsidRPr="00094CD5">
        <w:rPr>
          <w:sz w:val="28"/>
          <w:szCs w:val="28"/>
        </w:rPr>
        <w:t xml:space="preserve">, </w:t>
      </w:r>
      <w:r w:rsidRPr="00380980">
        <w:rPr>
          <w:sz w:val="28"/>
          <w:szCs w:val="28"/>
          <w:lang w:val="ru-RU"/>
        </w:rPr>
        <w:t>лауазымды</w:t>
      </w:r>
      <w:r w:rsidRPr="00094CD5">
        <w:rPr>
          <w:sz w:val="28"/>
          <w:szCs w:val="28"/>
        </w:rPr>
        <w:t xml:space="preserve"> </w:t>
      </w:r>
      <w:r w:rsidRPr="00380980">
        <w:rPr>
          <w:sz w:val="28"/>
          <w:szCs w:val="28"/>
          <w:lang w:val="ru-RU"/>
        </w:rPr>
        <w:t>адам</w:t>
      </w:r>
      <w:r w:rsidRPr="00094CD5">
        <w:rPr>
          <w:sz w:val="28"/>
          <w:szCs w:val="28"/>
        </w:rPr>
        <w:t xml:space="preserve"> </w:t>
      </w:r>
      <w:r w:rsidRPr="00380980">
        <w:rPr>
          <w:sz w:val="28"/>
          <w:szCs w:val="28"/>
          <w:lang w:val="ru-RU"/>
        </w:rPr>
        <w:t>не</w:t>
      </w:r>
      <w:r w:rsidRPr="00094CD5">
        <w:rPr>
          <w:sz w:val="28"/>
          <w:szCs w:val="28"/>
        </w:rPr>
        <w:t xml:space="preserve"> </w:t>
      </w:r>
      <w:r w:rsidRPr="00380980">
        <w:rPr>
          <w:sz w:val="28"/>
          <w:szCs w:val="28"/>
          <w:lang w:val="ru-RU"/>
        </w:rPr>
        <w:t>мемлекеттік</w:t>
      </w:r>
      <w:r w:rsidRPr="00094CD5">
        <w:rPr>
          <w:sz w:val="28"/>
          <w:szCs w:val="28"/>
        </w:rPr>
        <w:t xml:space="preserve"> </w:t>
      </w:r>
      <w:r w:rsidRPr="00380980">
        <w:rPr>
          <w:sz w:val="28"/>
          <w:szCs w:val="28"/>
          <w:lang w:val="ru-RU"/>
        </w:rPr>
        <w:t>қызметтер</w:t>
      </w:r>
      <w:r w:rsidRPr="00094CD5">
        <w:rPr>
          <w:sz w:val="28"/>
          <w:szCs w:val="28"/>
        </w:rPr>
        <w:t xml:space="preserve"> </w:t>
      </w:r>
      <w:r w:rsidRPr="00380980">
        <w:rPr>
          <w:sz w:val="28"/>
          <w:szCs w:val="28"/>
          <w:lang w:val="ru-RU"/>
        </w:rPr>
        <w:t>көрсету</w:t>
      </w:r>
      <w:r w:rsidRPr="00094CD5">
        <w:rPr>
          <w:sz w:val="28"/>
          <w:szCs w:val="28"/>
        </w:rPr>
        <w:t xml:space="preserve"> </w:t>
      </w:r>
      <w:r w:rsidRPr="00380980">
        <w:rPr>
          <w:sz w:val="28"/>
          <w:szCs w:val="28"/>
          <w:lang w:val="ru-RU"/>
        </w:rPr>
        <w:t>сапасын</w:t>
      </w:r>
      <w:r w:rsidRPr="00094CD5">
        <w:rPr>
          <w:sz w:val="28"/>
          <w:szCs w:val="28"/>
        </w:rPr>
        <w:t xml:space="preserve"> </w:t>
      </w:r>
      <w:r w:rsidRPr="00380980">
        <w:rPr>
          <w:sz w:val="28"/>
          <w:szCs w:val="28"/>
          <w:lang w:val="ru-RU"/>
        </w:rPr>
        <w:t>бағалау</w:t>
      </w:r>
      <w:r w:rsidRPr="00094CD5">
        <w:rPr>
          <w:sz w:val="28"/>
          <w:szCs w:val="28"/>
        </w:rPr>
        <w:t xml:space="preserve"> </w:t>
      </w:r>
      <w:r w:rsidRPr="00380980">
        <w:rPr>
          <w:sz w:val="28"/>
          <w:szCs w:val="28"/>
          <w:lang w:val="ru-RU"/>
        </w:rPr>
        <w:t>және</w:t>
      </w:r>
      <w:r w:rsidRPr="00094CD5">
        <w:rPr>
          <w:sz w:val="28"/>
          <w:szCs w:val="28"/>
        </w:rPr>
        <w:t xml:space="preserve"> </w:t>
      </w:r>
      <w:r w:rsidRPr="00380980">
        <w:rPr>
          <w:sz w:val="28"/>
          <w:szCs w:val="28"/>
          <w:lang w:val="ru-RU"/>
        </w:rPr>
        <w:t>бақылау</w:t>
      </w:r>
      <w:r w:rsidRPr="00094CD5">
        <w:rPr>
          <w:sz w:val="28"/>
          <w:szCs w:val="28"/>
        </w:rPr>
        <w:t xml:space="preserve"> </w:t>
      </w:r>
      <w:r w:rsidRPr="00380980">
        <w:rPr>
          <w:sz w:val="28"/>
          <w:szCs w:val="28"/>
          <w:lang w:val="ru-RU"/>
        </w:rPr>
        <w:t>жөніндегі</w:t>
      </w:r>
      <w:r w:rsidRPr="00094CD5">
        <w:rPr>
          <w:sz w:val="28"/>
          <w:szCs w:val="28"/>
        </w:rPr>
        <w:t xml:space="preserve"> </w:t>
      </w:r>
      <w:r w:rsidRPr="00380980">
        <w:rPr>
          <w:sz w:val="28"/>
          <w:szCs w:val="28"/>
          <w:lang w:val="ru-RU"/>
        </w:rPr>
        <w:t>уәкілетті</w:t>
      </w:r>
      <w:r w:rsidRPr="00094CD5">
        <w:rPr>
          <w:sz w:val="28"/>
          <w:szCs w:val="28"/>
        </w:rPr>
        <w:t xml:space="preserve"> </w:t>
      </w:r>
      <w:r w:rsidRPr="00380980">
        <w:rPr>
          <w:sz w:val="28"/>
          <w:szCs w:val="28"/>
          <w:lang w:val="ru-RU"/>
        </w:rPr>
        <w:t>орган</w:t>
      </w:r>
      <w:r w:rsidRPr="00094CD5">
        <w:rPr>
          <w:sz w:val="28"/>
          <w:szCs w:val="28"/>
        </w:rPr>
        <w:t xml:space="preserve"> (</w:t>
      </w:r>
      <w:r w:rsidRPr="00380980">
        <w:rPr>
          <w:sz w:val="28"/>
          <w:szCs w:val="28"/>
          <w:lang w:val="ru-RU"/>
        </w:rPr>
        <w:t>бұдан</w:t>
      </w:r>
      <w:r w:rsidRPr="00094CD5">
        <w:rPr>
          <w:sz w:val="28"/>
          <w:szCs w:val="28"/>
        </w:rPr>
        <w:t xml:space="preserve"> </w:t>
      </w:r>
      <w:r w:rsidRPr="00380980">
        <w:rPr>
          <w:sz w:val="28"/>
          <w:szCs w:val="28"/>
          <w:lang w:val="ru-RU"/>
        </w:rPr>
        <w:t>әрі</w:t>
      </w:r>
      <w:r w:rsidRPr="00094CD5">
        <w:rPr>
          <w:sz w:val="28"/>
          <w:szCs w:val="28"/>
        </w:rPr>
        <w:t xml:space="preserve"> – </w:t>
      </w:r>
      <w:r w:rsidRPr="00380980">
        <w:rPr>
          <w:sz w:val="28"/>
          <w:szCs w:val="28"/>
          <w:lang w:val="ru-RU"/>
        </w:rPr>
        <w:t>шағымды</w:t>
      </w:r>
      <w:r w:rsidRPr="00094CD5">
        <w:rPr>
          <w:sz w:val="28"/>
          <w:szCs w:val="28"/>
        </w:rPr>
        <w:t xml:space="preserve"> </w:t>
      </w:r>
      <w:r w:rsidRPr="00380980">
        <w:rPr>
          <w:sz w:val="28"/>
          <w:szCs w:val="28"/>
          <w:lang w:val="ru-RU"/>
        </w:rPr>
        <w:t>қарайтын</w:t>
      </w:r>
      <w:r w:rsidRPr="00094CD5">
        <w:rPr>
          <w:sz w:val="28"/>
          <w:szCs w:val="28"/>
        </w:rPr>
        <w:t xml:space="preserve"> </w:t>
      </w:r>
      <w:r w:rsidRPr="00380980">
        <w:rPr>
          <w:sz w:val="28"/>
          <w:szCs w:val="28"/>
          <w:lang w:val="ru-RU"/>
        </w:rPr>
        <w:t>орган</w:t>
      </w:r>
      <w:r w:rsidRPr="00094CD5">
        <w:rPr>
          <w:sz w:val="28"/>
          <w:szCs w:val="28"/>
        </w:rPr>
        <w:t xml:space="preserve">) </w:t>
      </w:r>
      <w:r w:rsidRPr="00380980">
        <w:rPr>
          <w:sz w:val="28"/>
          <w:szCs w:val="28"/>
          <w:lang w:val="ru-RU"/>
        </w:rPr>
        <w:t>жүзеге</w:t>
      </w:r>
      <w:r w:rsidRPr="00094CD5">
        <w:rPr>
          <w:sz w:val="28"/>
          <w:szCs w:val="28"/>
        </w:rPr>
        <w:t xml:space="preserve"> </w:t>
      </w:r>
      <w:r w:rsidRPr="00380980">
        <w:rPr>
          <w:sz w:val="28"/>
          <w:szCs w:val="28"/>
          <w:lang w:val="ru-RU"/>
        </w:rPr>
        <w:t>асырады</w:t>
      </w:r>
      <w:r w:rsidRPr="00094CD5">
        <w:rPr>
          <w:sz w:val="28"/>
          <w:szCs w:val="28"/>
        </w:rPr>
        <w:t>.</w:t>
      </w:r>
    </w:p>
    <w:p w:rsidR="00FD66D4" w:rsidRPr="00094CD5" w:rsidRDefault="00FD66D4" w:rsidP="00FD66D4">
      <w:pPr>
        <w:pStyle w:val="a3"/>
        <w:tabs>
          <w:tab w:val="left" w:pos="1134"/>
        </w:tabs>
        <w:spacing w:after="0" w:line="240" w:lineRule="auto"/>
        <w:ind w:left="0" w:firstLine="851"/>
        <w:jc w:val="both"/>
        <w:rPr>
          <w:sz w:val="28"/>
          <w:szCs w:val="28"/>
        </w:rPr>
      </w:pPr>
      <w:r w:rsidRPr="00380980">
        <w:rPr>
          <w:sz w:val="28"/>
          <w:szCs w:val="28"/>
          <w:lang w:val="ru-RU"/>
        </w:rPr>
        <w:t>Шағым</w:t>
      </w:r>
      <w:r w:rsidRPr="00094CD5">
        <w:rPr>
          <w:sz w:val="28"/>
          <w:szCs w:val="28"/>
        </w:rPr>
        <w:t xml:space="preserve"> </w:t>
      </w:r>
      <w:r w:rsidRPr="00380980">
        <w:rPr>
          <w:sz w:val="28"/>
          <w:szCs w:val="28"/>
          <w:lang w:val="ru-RU"/>
        </w:rPr>
        <w:t>көрсетілетін</w:t>
      </w:r>
      <w:r w:rsidRPr="00094CD5">
        <w:rPr>
          <w:sz w:val="28"/>
          <w:szCs w:val="28"/>
        </w:rPr>
        <w:t xml:space="preserve"> </w:t>
      </w:r>
      <w:r w:rsidRPr="00380980">
        <w:rPr>
          <w:sz w:val="28"/>
          <w:szCs w:val="28"/>
          <w:lang w:val="ru-RU"/>
        </w:rPr>
        <w:t>қызметті</w:t>
      </w:r>
      <w:r w:rsidRPr="00094CD5">
        <w:rPr>
          <w:sz w:val="28"/>
          <w:szCs w:val="28"/>
        </w:rPr>
        <w:t xml:space="preserve"> </w:t>
      </w:r>
      <w:r w:rsidRPr="00380980">
        <w:rPr>
          <w:sz w:val="28"/>
          <w:szCs w:val="28"/>
          <w:lang w:val="ru-RU"/>
        </w:rPr>
        <w:t>берушіге</w:t>
      </w:r>
      <w:r w:rsidRPr="00094CD5">
        <w:rPr>
          <w:sz w:val="28"/>
          <w:szCs w:val="28"/>
        </w:rPr>
        <w:t xml:space="preserve"> </w:t>
      </w:r>
      <w:r w:rsidRPr="00380980">
        <w:rPr>
          <w:sz w:val="28"/>
          <w:szCs w:val="28"/>
          <w:lang w:val="ru-RU"/>
        </w:rPr>
        <w:t>және</w:t>
      </w:r>
      <w:r w:rsidRPr="00094CD5">
        <w:rPr>
          <w:sz w:val="28"/>
          <w:szCs w:val="28"/>
        </w:rPr>
        <w:t>/</w:t>
      </w:r>
      <w:r w:rsidRPr="00380980">
        <w:rPr>
          <w:sz w:val="28"/>
          <w:szCs w:val="28"/>
          <w:lang w:val="ru-RU"/>
        </w:rPr>
        <w:t>немесе</w:t>
      </w:r>
      <w:r w:rsidRPr="00094CD5">
        <w:rPr>
          <w:sz w:val="28"/>
          <w:szCs w:val="28"/>
        </w:rPr>
        <w:t xml:space="preserve"> </w:t>
      </w:r>
      <w:r w:rsidRPr="00380980">
        <w:rPr>
          <w:sz w:val="28"/>
          <w:szCs w:val="28"/>
          <w:lang w:val="ru-RU"/>
        </w:rPr>
        <w:t>шешіміне</w:t>
      </w:r>
      <w:r w:rsidRPr="00094CD5">
        <w:rPr>
          <w:sz w:val="28"/>
          <w:szCs w:val="28"/>
        </w:rPr>
        <w:t xml:space="preserve">, </w:t>
      </w:r>
      <w:r w:rsidRPr="00380980">
        <w:rPr>
          <w:sz w:val="28"/>
          <w:szCs w:val="28"/>
          <w:lang w:val="ru-RU"/>
        </w:rPr>
        <w:t>әрекетіне</w:t>
      </w:r>
      <w:r w:rsidRPr="00094CD5">
        <w:rPr>
          <w:sz w:val="28"/>
          <w:szCs w:val="28"/>
        </w:rPr>
        <w:t xml:space="preserve"> (</w:t>
      </w:r>
      <w:r w:rsidRPr="00380980">
        <w:rPr>
          <w:sz w:val="28"/>
          <w:szCs w:val="28"/>
          <w:lang w:val="ru-RU"/>
        </w:rPr>
        <w:t>әрекетсіздігіне</w:t>
      </w:r>
      <w:r w:rsidRPr="00094CD5">
        <w:rPr>
          <w:sz w:val="28"/>
          <w:szCs w:val="28"/>
        </w:rPr>
        <w:t xml:space="preserve">) </w:t>
      </w:r>
      <w:r w:rsidRPr="00380980">
        <w:rPr>
          <w:sz w:val="28"/>
          <w:szCs w:val="28"/>
          <w:lang w:val="ru-RU"/>
        </w:rPr>
        <w:t>шағым</w:t>
      </w:r>
      <w:r w:rsidRPr="00094CD5">
        <w:rPr>
          <w:sz w:val="28"/>
          <w:szCs w:val="28"/>
        </w:rPr>
        <w:t xml:space="preserve"> </w:t>
      </w:r>
      <w:r w:rsidRPr="00380980">
        <w:rPr>
          <w:sz w:val="28"/>
          <w:szCs w:val="28"/>
          <w:lang w:val="ru-RU"/>
        </w:rPr>
        <w:t>жасалып</w:t>
      </w:r>
      <w:r w:rsidRPr="00094CD5">
        <w:rPr>
          <w:sz w:val="28"/>
          <w:szCs w:val="28"/>
        </w:rPr>
        <w:t xml:space="preserve"> </w:t>
      </w:r>
      <w:r w:rsidRPr="00380980">
        <w:rPr>
          <w:sz w:val="28"/>
          <w:szCs w:val="28"/>
          <w:lang w:val="ru-RU"/>
        </w:rPr>
        <w:t>жатқан</w:t>
      </w:r>
      <w:r w:rsidRPr="00094CD5">
        <w:rPr>
          <w:sz w:val="28"/>
          <w:szCs w:val="28"/>
        </w:rPr>
        <w:t xml:space="preserve"> </w:t>
      </w:r>
      <w:r w:rsidRPr="00380980">
        <w:rPr>
          <w:sz w:val="28"/>
          <w:szCs w:val="28"/>
          <w:lang w:val="ru-RU"/>
        </w:rPr>
        <w:t>лауазымды</w:t>
      </w:r>
      <w:r w:rsidRPr="00094CD5">
        <w:rPr>
          <w:sz w:val="28"/>
          <w:szCs w:val="28"/>
        </w:rPr>
        <w:t xml:space="preserve"> </w:t>
      </w:r>
      <w:r w:rsidRPr="00380980">
        <w:rPr>
          <w:sz w:val="28"/>
          <w:szCs w:val="28"/>
          <w:lang w:val="ru-RU"/>
        </w:rPr>
        <w:t>тұлғаға</w:t>
      </w:r>
      <w:r w:rsidRPr="00094CD5">
        <w:rPr>
          <w:sz w:val="28"/>
          <w:szCs w:val="28"/>
        </w:rPr>
        <w:t xml:space="preserve"> </w:t>
      </w:r>
      <w:r w:rsidRPr="00380980">
        <w:rPr>
          <w:sz w:val="28"/>
          <w:szCs w:val="28"/>
          <w:lang w:val="ru-RU"/>
        </w:rPr>
        <w:t>беріледі</w:t>
      </w:r>
      <w:r w:rsidRPr="00094CD5">
        <w:rPr>
          <w:sz w:val="28"/>
          <w:szCs w:val="28"/>
        </w:rPr>
        <w:t>.</w:t>
      </w:r>
    </w:p>
    <w:p w:rsidR="00FD66D4" w:rsidRPr="00094CD5" w:rsidRDefault="00FD66D4" w:rsidP="00FD66D4">
      <w:pPr>
        <w:pStyle w:val="a3"/>
        <w:tabs>
          <w:tab w:val="left" w:pos="1134"/>
        </w:tabs>
        <w:spacing w:after="0" w:line="240" w:lineRule="auto"/>
        <w:ind w:left="0" w:firstLine="851"/>
        <w:jc w:val="both"/>
        <w:rPr>
          <w:sz w:val="28"/>
          <w:szCs w:val="28"/>
        </w:rPr>
      </w:pPr>
      <w:r w:rsidRPr="00380980">
        <w:rPr>
          <w:sz w:val="28"/>
          <w:szCs w:val="28"/>
          <w:lang w:val="ru-RU"/>
        </w:rPr>
        <w:t>Көрсетілетін</w:t>
      </w:r>
      <w:r w:rsidRPr="00094CD5">
        <w:rPr>
          <w:sz w:val="28"/>
          <w:szCs w:val="28"/>
        </w:rPr>
        <w:t xml:space="preserve"> </w:t>
      </w:r>
      <w:r w:rsidRPr="00380980">
        <w:rPr>
          <w:sz w:val="28"/>
          <w:szCs w:val="28"/>
          <w:lang w:val="ru-RU"/>
        </w:rPr>
        <w:t>қызметті</w:t>
      </w:r>
      <w:r w:rsidRPr="00094CD5">
        <w:rPr>
          <w:sz w:val="28"/>
          <w:szCs w:val="28"/>
        </w:rPr>
        <w:t xml:space="preserve"> </w:t>
      </w:r>
      <w:r w:rsidRPr="00380980">
        <w:rPr>
          <w:sz w:val="28"/>
          <w:szCs w:val="28"/>
          <w:lang w:val="ru-RU"/>
        </w:rPr>
        <w:t>беруші</w:t>
      </w:r>
      <w:r w:rsidRPr="00094CD5">
        <w:rPr>
          <w:sz w:val="28"/>
          <w:szCs w:val="28"/>
        </w:rPr>
        <w:t xml:space="preserve"> – </w:t>
      </w:r>
      <w:r w:rsidRPr="00380980">
        <w:rPr>
          <w:sz w:val="28"/>
          <w:szCs w:val="28"/>
          <w:lang w:val="ru-RU"/>
        </w:rPr>
        <w:t>шешіміне</w:t>
      </w:r>
      <w:r w:rsidRPr="00094CD5">
        <w:rPr>
          <w:sz w:val="28"/>
          <w:szCs w:val="28"/>
        </w:rPr>
        <w:t xml:space="preserve">, </w:t>
      </w:r>
      <w:r w:rsidRPr="00380980">
        <w:rPr>
          <w:sz w:val="28"/>
          <w:szCs w:val="28"/>
          <w:lang w:val="ru-RU"/>
        </w:rPr>
        <w:t>әрекетіне</w:t>
      </w:r>
      <w:r w:rsidRPr="00094CD5">
        <w:rPr>
          <w:sz w:val="28"/>
          <w:szCs w:val="28"/>
        </w:rPr>
        <w:t xml:space="preserve"> (</w:t>
      </w:r>
      <w:r w:rsidRPr="00380980">
        <w:rPr>
          <w:sz w:val="28"/>
          <w:szCs w:val="28"/>
          <w:lang w:val="ru-RU"/>
        </w:rPr>
        <w:t>әрекетсіздігіне</w:t>
      </w:r>
      <w:r w:rsidRPr="00094CD5">
        <w:rPr>
          <w:sz w:val="28"/>
          <w:szCs w:val="28"/>
        </w:rPr>
        <w:t xml:space="preserve">) </w:t>
      </w:r>
      <w:r w:rsidRPr="00380980">
        <w:rPr>
          <w:sz w:val="28"/>
          <w:szCs w:val="28"/>
          <w:lang w:val="ru-RU"/>
        </w:rPr>
        <w:t>шағым</w:t>
      </w:r>
      <w:r w:rsidRPr="00094CD5">
        <w:rPr>
          <w:sz w:val="28"/>
          <w:szCs w:val="28"/>
        </w:rPr>
        <w:t xml:space="preserve"> </w:t>
      </w:r>
      <w:r w:rsidRPr="00380980">
        <w:rPr>
          <w:sz w:val="28"/>
          <w:szCs w:val="28"/>
          <w:lang w:val="ru-RU"/>
        </w:rPr>
        <w:t>келіп</w:t>
      </w:r>
      <w:r w:rsidRPr="00094CD5">
        <w:rPr>
          <w:sz w:val="28"/>
          <w:szCs w:val="28"/>
        </w:rPr>
        <w:t xml:space="preserve"> </w:t>
      </w:r>
      <w:r w:rsidRPr="00380980">
        <w:rPr>
          <w:sz w:val="28"/>
          <w:szCs w:val="28"/>
          <w:lang w:val="ru-RU"/>
        </w:rPr>
        <w:t>түскен</w:t>
      </w:r>
      <w:r w:rsidRPr="00094CD5">
        <w:rPr>
          <w:sz w:val="28"/>
          <w:szCs w:val="28"/>
        </w:rPr>
        <w:t xml:space="preserve"> </w:t>
      </w:r>
      <w:r w:rsidRPr="00380980">
        <w:rPr>
          <w:sz w:val="28"/>
          <w:szCs w:val="28"/>
          <w:lang w:val="ru-RU"/>
        </w:rPr>
        <w:t>күннен</w:t>
      </w:r>
      <w:r w:rsidRPr="00094CD5">
        <w:rPr>
          <w:sz w:val="28"/>
          <w:szCs w:val="28"/>
        </w:rPr>
        <w:t xml:space="preserve"> </w:t>
      </w:r>
      <w:r w:rsidRPr="00380980">
        <w:rPr>
          <w:sz w:val="28"/>
          <w:szCs w:val="28"/>
          <w:lang w:val="ru-RU"/>
        </w:rPr>
        <w:t>бастап</w:t>
      </w:r>
      <w:r w:rsidRPr="00094CD5">
        <w:rPr>
          <w:sz w:val="28"/>
          <w:szCs w:val="28"/>
        </w:rPr>
        <w:t xml:space="preserve"> 3 (</w:t>
      </w:r>
      <w:r w:rsidRPr="00380980">
        <w:rPr>
          <w:sz w:val="28"/>
          <w:szCs w:val="28"/>
          <w:lang w:val="ru-RU"/>
        </w:rPr>
        <w:t>үш</w:t>
      </w:r>
      <w:r w:rsidRPr="00094CD5">
        <w:rPr>
          <w:sz w:val="28"/>
          <w:szCs w:val="28"/>
        </w:rPr>
        <w:t xml:space="preserve">) </w:t>
      </w:r>
      <w:r w:rsidRPr="00380980">
        <w:rPr>
          <w:sz w:val="28"/>
          <w:szCs w:val="28"/>
          <w:lang w:val="ru-RU"/>
        </w:rPr>
        <w:t>жұмыс</w:t>
      </w:r>
      <w:r w:rsidRPr="00094CD5">
        <w:rPr>
          <w:sz w:val="28"/>
          <w:szCs w:val="28"/>
        </w:rPr>
        <w:t xml:space="preserve"> </w:t>
      </w:r>
      <w:r w:rsidRPr="00380980">
        <w:rPr>
          <w:sz w:val="28"/>
          <w:szCs w:val="28"/>
          <w:lang w:val="ru-RU"/>
        </w:rPr>
        <w:t>күнінен</w:t>
      </w:r>
      <w:r w:rsidRPr="00094CD5">
        <w:rPr>
          <w:sz w:val="28"/>
          <w:szCs w:val="28"/>
        </w:rPr>
        <w:t xml:space="preserve"> </w:t>
      </w:r>
      <w:r w:rsidRPr="00380980">
        <w:rPr>
          <w:sz w:val="28"/>
          <w:szCs w:val="28"/>
          <w:lang w:val="ru-RU"/>
        </w:rPr>
        <w:t>кешіктірмей</w:t>
      </w:r>
      <w:r w:rsidRPr="00094CD5">
        <w:rPr>
          <w:sz w:val="28"/>
          <w:szCs w:val="28"/>
        </w:rPr>
        <w:t xml:space="preserve"> </w:t>
      </w:r>
      <w:r w:rsidRPr="00380980">
        <w:rPr>
          <w:sz w:val="28"/>
          <w:szCs w:val="28"/>
          <w:lang w:val="ru-RU"/>
        </w:rPr>
        <w:t>оны</w:t>
      </w:r>
      <w:r w:rsidRPr="00094CD5">
        <w:rPr>
          <w:sz w:val="28"/>
          <w:szCs w:val="28"/>
        </w:rPr>
        <w:t xml:space="preserve"> </w:t>
      </w:r>
      <w:r w:rsidRPr="00380980">
        <w:rPr>
          <w:sz w:val="28"/>
          <w:szCs w:val="28"/>
          <w:lang w:val="ru-RU"/>
        </w:rPr>
        <w:t>және</w:t>
      </w:r>
      <w:r w:rsidRPr="00094CD5">
        <w:rPr>
          <w:sz w:val="28"/>
          <w:szCs w:val="28"/>
        </w:rPr>
        <w:t xml:space="preserve"> </w:t>
      </w:r>
      <w:r w:rsidRPr="00380980">
        <w:rPr>
          <w:sz w:val="28"/>
          <w:szCs w:val="28"/>
          <w:lang w:val="ru-RU"/>
        </w:rPr>
        <w:t>әкімшілік</w:t>
      </w:r>
      <w:r w:rsidRPr="00094CD5">
        <w:rPr>
          <w:sz w:val="28"/>
          <w:szCs w:val="28"/>
        </w:rPr>
        <w:t xml:space="preserve"> </w:t>
      </w:r>
      <w:r w:rsidRPr="00380980">
        <w:rPr>
          <w:sz w:val="28"/>
          <w:szCs w:val="28"/>
          <w:lang w:val="ru-RU"/>
        </w:rPr>
        <w:t>істі</w:t>
      </w:r>
      <w:r w:rsidRPr="00094CD5">
        <w:rPr>
          <w:sz w:val="28"/>
          <w:szCs w:val="28"/>
        </w:rPr>
        <w:t xml:space="preserve"> </w:t>
      </w:r>
      <w:r w:rsidRPr="00380980">
        <w:rPr>
          <w:sz w:val="28"/>
          <w:szCs w:val="28"/>
          <w:lang w:val="ru-RU"/>
        </w:rPr>
        <w:t>шағымды</w:t>
      </w:r>
      <w:r w:rsidRPr="00094CD5">
        <w:rPr>
          <w:sz w:val="28"/>
          <w:szCs w:val="28"/>
        </w:rPr>
        <w:t xml:space="preserve"> </w:t>
      </w:r>
      <w:r w:rsidRPr="00380980">
        <w:rPr>
          <w:sz w:val="28"/>
          <w:szCs w:val="28"/>
          <w:lang w:val="ru-RU"/>
        </w:rPr>
        <w:t>қарайтын</w:t>
      </w:r>
      <w:r w:rsidRPr="00094CD5">
        <w:rPr>
          <w:sz w:val="28"/>
          <w:szCs w:val="28"/>
        </w:rPr>
        <w:t xml:space="preserve"> </w:t>
      </w:r>
      <w:r w:rsidRPr="00380980">
        <w:rPr>
          <w:sz w:val="28"/>
          <w:szCs w:val="28"/>
          <w:lang w:val="ru-RU"/>
        </w:rPr>
        <w:t>органға</w:t>
      </w:r>
      <w:r w:rsidRPr="00094CD5">
        <w:rPr>
          <w:sz w:val="28"/>
          <w:szCs w:val="28"/>
        </w:rPr>
        <w:t xml:space="preserve"> </w:t>
      </w:r>
      <w:r w:rsidRPr="00380980">
        <w:rPr>
          <w:sz w:val="28"/>
          <w:szCs w:val="28"/>
          <w:lang w:val="ru-RU"/>
        </w:rPr>
        <w:t>жолдайды</w:t>
      </w:r>
      <w:r w:rsidRPr="00094CD5">
        <w:rPr>
          <w:sz w:val="28"/>
          <w:szCs w:val="28"/>
        </w:rPr>
        <w:t xml:space="preserve">, </w:t>
      </w:r>
      <w:r w:rsidRPr="00380980">
        <w:rPr>
          <w:sz w:val="28"/>
          <w:szCs w:val="28"/>
          <w:lang w:val="ru-RU"/>
        </w:rPr>
        <w:t>оның</w:t>
      </w:r>
      <w:r w:rsidRPr="00094CD5">
        <w:rPr>
          <w:sz w:val="28"/>
          <w:szCs w:val="28"/>
        </w:rPr>
        <w:t xml:space="preserve"> </w:t>
      </w:r>
      <w:r w:rsidRPr="00380980">
        <w:rPr>
          <w:sz w:val="28"/>
          <w:szCs w:val="28"/>
          <w:lang w:val="ru-RU"/>
        </w:rPr>
        <w:t>шешіміне</w:t>
      </w:r>
      <w:r w:rsidRPr="00094CD5">
        <w:rPr>
          <w:sz w:val="28"/>
          <w:szCs w:val="28"/>
        </w:rPr>
        <w:t xml:space="preserve">, </w:t>
      </w:r>
      <w:r w:rsidRPr="00380980">
        <w:rPr>
          <w:sz w:val="28"/>
          <w:szCs w:val="28"/>
          <w:lang w:val="ru-RU"/>
        </w:rPr>
        <w:t>әрекетіне</w:t>
      </w:r>
      <w:r w:rsidRPr="00094CD5">
        <w:rPr>
          <w:sz w:val="28"/>
          <w:szCs w:val="28"/>
        </w:rPr>
        <w:t xml:space="preserve"> (</w:t>
      </w:r>
      <w:r w:rsidRPr="00380980">
        <w:rPr>
          <w:sz w:val="28"/>
          <w:szCs w:val="28"/>
          <w:lang w:val="ru-RU"/>
        </w:rPr>
        <w:t>әрекетсіздігіне</w:t>
      </w:r>
      <w:r w:rsidRPr="00094CD5">
        <w:rPr>
          <w:sz w:val="28"/>
          <w:szCs w:val="28"/>
        </w:rPr>
        <w:t xml:space="preserve">) </w:t>
      </w:r>
      <w:r w:rsidRPr="00380980">
        <w:rPr>
          <w:sz w:val="28"/>
          <w:szCs w:val="28"/>
          <w:lang w:val="ru-RU"/>
        </w:rPr>
        <w:t>шағым</w:t>
      </w:r>
      <w:r w:rsidRPr="00094CD5">
        <w:rPr>
          <w:sz w:val="28"/>
          <w:szCs w:val="28"/>
        </w:rPr>
        <w:t xml:space="preserve"> </w:t>
      </w:r>
      <w:r w:rsidRPr="00380980">
        <w:rPr>
          <w:sz w:val="28"/>
          <w:szCs w:val="28"/>
          <w:lang w:val="ru-RU"/>
        </w:rPr>
        <w:t>жасалатын</w:t>
      </w:r>
      <w:r w:rsidRPr="00094CD5">
        <w:rPr>
          <w:sz w:val="28"/>
          <w:szCs w:val="28"/>
        </w:rPr>
        <w:t xml:space="preserve"> </w:t>
      </w:r>
      <w:r w:rsidRPr="00380980">
        <w:rPr>
          <w:sz w:val="28"/>
          <w:szCs w:val="28"/>
          <w:lang w:val="ru-RU"/>
        </w:rPr>
        <w:t>лауазымды</w:t>
      </w:r>
      <w:r w:rsidRPr="00094CD5">
        <w:rPr>
          <w:sz w:val="28"/>
          <w:szCs w:val="28"/>
        </w:rPr>
        <w:t xml:space="preserve"> </w:t>
      </w:r>
      <w:r w:rsidRPr="00380980">
        <w:rPr>
          <w:sz w:val="28"/>
          <w:szCs w:val="28"/>
          <w:lang w:val="ru-RU"/>
        </w:rPr>
        <w:t>тұлға</w:t>
      </w:r>
      <w:r w:rsidRPr="00094CD5">
        <w:rPr>
          <w:sz w:val="28"/>
          <w:szCs w:val="28"/>
        </w:rPr>
        <w:t>.</w:t>
      </w:r>
    </w:p>
    <w:p w:rsidR="00FD66D4" w:rsidRPr="00094CD5" w:rsidRDefault="00FD66D4" w:rsidP="00FD66D4">
      <w:pPr>
        <w:pStyle w:val="a3"/>
        <w:tabs>
          <w:tab w:val="left" w:pos="1134"/>
        </w:tabs>
        <w:spacing w:after="0" w:line="240" w:lineRule="auto"/>
        <w:ind w:left="0" w:firstLine="851"/>
        <w:jc w:val="both"/>
        <w:rPr>
          <w:sz w:val="28"/>
          <w:szCs w:val="28"/>
        </w:rPr>
      </w:pPr>
      <w:r w:rsidRPr="00380980">
        <w:rPr>
          <w:sz w:val="28"/>
          <w:szCs w:val="28"/>
          <w:lang w:val="ru-RU"/>
        </w:rPr>
        <w:t>Бұл</w:t>
      </w:r>
      <w:r w:rsidRPr="00094CD5">
        <w:rPr>
          <w:sz w:val="28"/>
          <w:szCs w:val="28"/>
        </w:rPr>
        <w:t xml:space="preserve"> </w:t>
      </w:r>
      <w:r w:rsidRPr="00380980">
        <w:rPr>
          <w:sz w:val="28"/>
          <w:szCs w:val="28"/>
          <w:lang w:val="ru-RU"/>
        </w:rPr>
        <w:t>ретте</w:t>
      </w:r>
      <w:r w:rsidRPr="00094CD5">
        <w:rPr>
          <w:sz w:val="28"/>
          <w:szCs w:val="28"/>
        </w:rPr>
        <w:t xml:space="preserve">, </w:t>
      </w:r>
      <w:r w:rsidRPr="00380980">
        <w:rPr>
          <w:sz w:val="28"/>
          <w:szCs w:val="28"/>
          <w:lang w:val="ru-RU"/>
        </w:rPr>
        <w:t>көрсетілетін</w:t>
      </w:r>
      <w:r w:rsidRPr="00094CD5">
        <w:rPr>
          <w:sz w:val="28"/>
          <w:szCs w:val="28"/>
        </w:rPr>
        <w:t xml:space="preserve"> </w:t>
      </w:r>
      <w:r w:rsidRPr="00380980">
        <w:rPr>
          <w:sz w:val="28"/>
          <w:szCs w:val="28"/>
          <w:lang w:val="ru-RU"/>
        </w:rPr>
        <w:t>қызметті</w:t>
      </w:r>
      <w:r w:rsidRPr="00094CD5">
        <w:rPr>
          <w:sz w:val="28"/>
          <w:szCs w:val="28"/>
        </w:rPr>
        <w:t xml:space="preserve"> </w:t>
      </w:r>
      <w:r w:rsidRPr="00380980">
        <w:rPr>
          <w:sz w:val="28"/>
          <w:szCs w:val="28"/>
          <w:lang w:val="ru-RU"/>
        </w:rPr>
        <w:t>берушінің</w:t>
      </w:r>
      <w:r w:rsidRPr="00094CD5">
        <w:rPr>
          <w:sz w:val="28"/>
          <w:szCs w:val="28"/>
        </w:rPr>
        <w:t xml:space="preserve"> </w:t>
      </w:r>
      <w:r w:rsidRPr="00380980">
        <w:rPr>
          <w:sz w:val="28"/>
          <w:szCs w:val="28"/>
          <w:lang w:val="ru-RU"/>
        </w:rPr>
        <w:t>және</w:t>
      </w:r>
      <w:r w:rsidRPr="00094CD5">
        <w:rPr>
          <w:sz w:val="28"/>
          <w:szCs w:val="28"/>
        </w:rPr>
        <w:t xml:space="preserve"> (</w:t>
      </w:r>
      <w:r w:rsidRPr="00380980">
        <w:rPr>
          <w:sz w:val="28"/>
          <w:szCs w:val="28"/>
          <w:lang w:val="ru-RU"/>
        </w:rPr>
        <w:t>немесе</w:t>
      </w:r>
      <w:r w:rsidRPr="00094CD5">
        <w:rPr>
          <w:sz w:val="28"/>
          <w:szCs w:val="28"/>
        </w:rPr>
        <w:t xml:space="preserve">) </w:t>
      </w:r>
      <w:r w:rsidRPr="00380980">
        <w:rPr>
          <w:sz w:val="28"/>
          <w:szCs w:val="28"/>
          <w:lang w:val="ru-RU"/>
        </w:rPr>
        <w:t>шешіміне</w:t>
      </w:r>
      <w:r w:rsidRPr="00094CD5">
        <w:rPr>
          <w:sz w:val="28"/>
          <w:szCs w:val="28"/>
        </w:rPr>
        <w:t xml:space="preserve">, </w:t>
      </w:r>
      <w:r w:rsidRPr="00380980">
        <w:rPr>
          <w:sz w:val="28"/>
          <w:szCs w:val="28"/>
          <w:lang w:val="ru-RU"/>
        </w:rPr>
        <w:t>әрекетіне</w:t>
      </w:r>
      <w:r w:rsidRPr="00094CD5">
        <w:rPr>
          <w:sz w:val="28"/>
          <w:szCs w:val="28"/>
        </w:rPr>
        <w:t xml:space="preserve"> (</w:t>
      </w:r>
      <w:r w:rsidRPr="00380980">
        <w:rPr>
          <w:sz w:val="28"/>
          <w:szCs w:val="28"/>
          <w:lang w:val="ru-RU"/>
        </w:rPr>
        <w:t>әрекетсіздігіне</w:t>
      </w:r>
      <w:r w:rsidRPr="00094CD5">
        <w:rPr>
          <w:sz w:val="28"/>
          <w:szCs w:val="28"/>
        </w:rPr>
        <w:t xml:space="preserve">) </w:t>
      </w:r>
      <w:r w:rsidRPr="00380980">
        <w:rPr>
          <w:sz w:val="28"/>
          <w:szCs w:val="28"/>
          <w:lang w:val="ru-RU"/>
        </w:rPr>
        <w:t>шағым</w:t>
      </w:r>
      <w:r w:rsidRPr="00094CD5">
        <w:rPr>
          <w:sz w:val="28"/>
          <w:szCs w:val="28"/>
        </w:rPr>
        <w:t xml:space="preserve"> </w:t>
      </w:r>
      <w:r w:rsidRPr="00380980">
        <w:rPr>
          <w:sz w:val="28"/>
          <w:szCs w:val="28"/>
          <w:lang w:val="ru-RU"/>
        </w:rPr>
        <w:t>жасалатын</w:t>
      </w:r>
      <w:r w:rsidRPr="00094CD5">
        <w:rPr>
          <w:sz w:val="28"/>
          <w:szCs w:val="28"/>
        </w:rPr>
        <w:t xml:space="preserve"> </w:t>
      </w:r>
      <w:r w:rsidRPr="00380980">
        <w:rPr>
          <w:sz w:val="28"/>
          <w:szCs w:val="28"/>
          <w:lang w:val="ru-RU"/>
        </w:rPr>
        <w:t>лауазымды</w:t>
      </w:r>
      <w:r w:rsidRPr="00094CD5">
        <w:rPr>
          <w:sz w:val="28"/>
          <w:szCs w:val="28"/>
        </w:rPr>
        <w:t xml:space="preserve"> </w:t>
      </w:r>
      <w:r w:rsidRPr="00380980">
        <w:rPr>
          <w:sz w:val="28"/>
          <w:szCs w:val="28"/>
          <w:lang w:val="ru-RU"/>
        </w:rPr>
        <w:t>тұлға</w:t>
      </w:r>
      <w:r w:rsidRPr="00094CD5">
        <w:rPr>
          <w:sz w:val="28"/>
          <w:szCs w:val="28"/>
        </w:rPr>
        <w:t xml:space="preserve">, </w:t>
      </w:r>
      <w:r w:rsidRPr="00380980">
        <w:rPr>
          <w:sz w:val="28"/>
          <w:szCs w:val="28"/>
          <w:lang w:val="ru-RU"/>
        </w:rPr>
        <w:t>егер</w:t>
      </w:r>
      <w:r w:rsidRPr="00094CD5">
        <w:rPr>
          <w:sz w:val="28"/>
          <w:szCs w:val="28"/>
        </w:rPr>
        <w:t xml:space="preserve"> </w:t>
      </w:r>
      <w:r w:rsidRPr="00380980">
        <w:rPr>
          <w:sz w:val="28"/>
          <w:szCs w:val="28"/>
          <w:lang w:val="ru-RU"/>
        </w:rPr>
        <w:t>шағымда</w:t>
      </w:r>
      <w:r w:rsidRPr="00094CD5">
        <w:rPr>
          <w:sz w:val="28"/>
          <w:szCs w:val="28"/>
        </w:rPr>
        <w:t xml:space="preserve"> </w:t>
      </w:r>
      <w:r w:rsidRPr="00380980">
        <w:rPr>
          <w:sz w:val="28"/>
          <w:szCs w:val="28"/>
          <w:lang w:val="ru-RU"/>
        </w:rPr>
        <w:t>көрсетілген</w:t>
      </w:r>
      <w:r w:rsidRPr="00094CD5">
        <w:rPr>
          <w:sz w:val="28"/>
          <w:szCs w:val="28"/>
        </w:rPr>
        <w:t xml:space="preserve"> </w:t>
      </w:r>
      <w:r w:rsidRPr="00380980">
        <w:rPr>
          <w:sz w:val="28"/>
          <w:szCs w:val="28"/>
          <w:lang w:val="ru-RU"/>
        </w:rPr>
        <w:t>талаптарды</w:t>
      </w:r>
      <w:r w:rsidRPr="00094CD5">
        <w:rPr>
          <w:sz w:val="28"/>
          <w:szCs w:val="28"/>
        </w:rPr>
        <w:t xml:space="preserve"> </w:t>
      </w:r>
      <w:r w:rsidRPr="00380980">
        <w:rPr>
          <w:sz w:val="28"/>
          <w:szCs w:val="28"/>
          <w:lang w:val="ru-RU"/>
        </w:rPr>
        <w:t>толық</w:t>
      </w:r>
      <w:r w:rsidRPr="00094CD5">
        <w:rPr>
          <w:sz w:val="28"/>
          <w:szCs w:val="28"/>
        </w:rPr>
        <w:t xml:space="preserve"> </w:t>
      </w:r>
      <w:r w:rsidRPr="00380980">
        <w:rPr>
          <w:sz w:val="28"/>
          <w:szCs w:val="28"/>
          <w:lang w:val="ru-RU"/>
        </w:rPr>
        <w:t>қанағаттандыратын</w:t>
      </w:r>
      <w:r w:rsidRPr="00094CD5">
        <w:rPr>
          <w:sz w:val="28"/>
          <w:szCs w:val="28"/>
        </w:rPr>
        <w:t xml:space="preserve"> </w:t>
      </w:r>
      <w:r w:rsidRPr="00380980">
        <w:rPr>
          <w:sz w:val="28"/>
          <w:szCs w:val="28"/>
          <w:lang w:val="ru-RU"/>
        </w:rPr>
        <w:t>шешім</w:t>
      </w:r>
      <w:r w:rsidRPr="00094CD5">
        <w:rPr>
          <w:sz w:val="28"/>
          <w:szCs w:val="28"/>
        </w:rPr>
        <w:t xml:space="preserve"> </w:t>
      </w:r>
      <w:r w:rsidRPr="00380980">
        <w:rPr>
          <w:sz w:val="28"/>
          <w:szCs w:val="28"/>
          <w:lang w:val="ru-RU"/>
        </w:rPr>
        <w:t>немесе</w:t>
      </w:r>
      <w:r w:rsidRPr="00094CD5">
        <w:rPr>
          <w:sz w:val="28"/>
          <w:szCs w:val="28"/>
        </w:rPr>
        <w:t xml:space="preserve"> </w:t>
      </w:r>
      <w:r w:rsidRPr="00380980">
        <w:rPr>
          <w:sz w:val="28"/>
          <w:szCs w:val="28"/>
          <w:lang w:val="ru-RU"/>
        </w:rPr>
        <w:t>өзге</w:t>
      </w:r>
      <w:r w:rsidRPr="00094CD5">
        <w:rPr>
          <w:sz w:val="28"/>
          <w:szCs w:val="28"/>
        </w:rPr>
        <w:t xml:space="preserve"> </w:t>
      </w:r>
      <w:r w:rsidRPr="00380980">
        <w:rPr>
          <w:sz w:val="28"/>
          <w:szCs w:val="28"/>
          <w:lang w:val="ru-RU"/>
        </w:rPr>
        <w:t>де</w:t>
      </w:r>
      <w:r w:rsidRPr="00094CD5">
        <w:rPr>
          <w:sz w:val="28"/>
          <w:szCs w:val="28"/>
        </w:rPr>
        <w:t xml:space="preserve"> </w:t>
      </w:r>
      <w:r w:rsidRPr="00380980">
        <w:rPr>
          <w:sz w:val="28"/>
          <w:szCs w:val="28"/>
          <w:lang w:val="ru-RU"/>
        </w:rPr>
        <w:t>әкімшілік</w:t>
      </w:r>
      <w:r w:rsidRPr="00094CD5">
        <w:rPr>
          <w:sz w:val="28"/>
          <w:szCs w:val="28"/>
        </w:rPr>
        <w:t xml:space="preserve"> </w:t>
      </w:r>
      <w:r w:rsidRPr="00380980">
        <w:rPr>
          <w:sz w:val="28"/>
          <w:szCs w:val="28"/>
          <w:lang w:val="ru-RU"/>
        </w:rPr>
        <w:t>әрекетті</w:t>
      </w:r>
      <w:r w:rsidRPr="00094CD5">
        <w:rPr>
          <w:sz w:val="28"/>
          <w:szCs w:val="28"/>
        </w:rPr>
        <w:t xml:space="preserve"> 3 (</w:t>
      </w:r>
      <w:r w:rsidRPr="00380980">
        <w:rPr>
          <w:sz w:val="28"/>
          <w:szCs w:val="28"/>
          <w:lang w:val="ru-RU"/>
        </w:rPr>
        <w:t>үш</w:t>
      </w:r>
      <w:r w:rsidRPr="00094CD5">
        <w:rPr>
          <w:sz w:val="28"/>
          <w:szCs w:val="28"/>
        </w:rPr>
        <w:t xml:space="preserve">) </w:t>
      </w:r>
      <w:r w:rsidRPr="00380980">
        <w:rPr>
          <w:sz w:val="28"/>
          <w:szCs w:val="28"/>
          <w:lang w:val="ru-RU"/>
        </w:rPr>
        <w:t>жұмыс</w:t>
      </w:r>
      <w:r w:rsidRPr="00094CD5">
        <w:rPr>
          <w:sz w:val="28"/>
          <w:szCs w:val="28"/>
        </w:rPr>
        <w:t xml:space="preserve"> </w:t>
      </w:r>
      <w:r w:rsidRPr="00380980">
        <w:rPr>
          <w:sz w:val="28"/>
          <w:szCs w:val="28"/>
          <w:lang w:val="ru-RU"/>
        </w:rPr>
        <w:t>күні</w:t>
      </w:r>
      <w:r w:rsidRPr="00094CD5">
        <w:rPr>
          <w:sz w:val="28"/>
          <w:szCs w:val="28"/>
        </w:rPr>
        <w:t xml:space="preserve"> </w:t>
      </w:r>
      <w:r w:rsidRPr="00380980">
        <w:rPr>
          <w:sz w:val="28"/>
          <w:szCs w:val="28"/>
          <w:lang w:val="ru-RU"/>
        </w:rPr>
        <w:t>ішінде</w:t>
      </w:r>
      <w:r w:rsidRPr="00094CD5">
        <w:rPr>
          <w:sz w:val="28"/>
          <w:szCs w:val="28"/>
        </w:rPr>
        <w:t xml:space="preserve"> </w:t>
      </w:r>
      <w:r w:rsidRPr="00380980">
        <w:rPr>
          <w:sz w:val="28"/>
          <w:szCs w:val="28"/>
          <w:lang w:val="ru-RU"/>
        </w:rPr>
        <w:t>қабылдаған</w:t>
      </w:r>
      <w:r w:rsidRPr="00094CD5">
        <w:rPr>
          <w:sz w:val="28"/>
          <w:szCs w:val="28"/>
        </w:rPr>
        <w:t xml:space="preserve"> </w:t>
      </w:r>
      <w:r w:rsidRPr="00380980">
        <w:rPr>
          <w:sz w:val="28"/>
          <w:szCs w:val="28"/>
          <w:lang w:val="ru-RU"/>
        </w:rPr>
        <w:t>жағдайда</w:t>
      </w:r>
      <w:r w:rsidRPr="00094CD5">
        <w:rPr>
          <w:sz w:val="28"/>
          <w:szCs w:val="28"/>
        </w:rPr>
        <w:t xml:space="preserve">, </w:t>
      </w:r>
      <w:r w:rsidRPr="00380980">
        <w:rPr>
          <w:sz w:val="28"/>
          <w:szCs w:val="28"/>
          <w:lang w:val="ru-RU"/>
        </w:rPr>
        <w:t>шағымды</w:t>
      </w:r>
      <w:r w:rsidRPr="00094CD5">
        <w:rPr>
          <w:sz w:val="28"/>
          <w:szCs w:val="28"/>
        </w:rPr>
        <w:t xml:space="preserve"> </w:t>
      </w:r>
      <w:r w:rsidRPr="00380980">
        <w:rPr>
          <w:sz w:val="28"/>
          <w:szCs w:val="28"/>
          <w:lang w:val="ru-RU"/>
        </w:rPr>
        <w:t>қарайтын</w:t>
      </w:r>
      <w:r w:rsidRPr="00094CD5">
        <w:rPr>
          <w:sz w:val="28"/>
          <w:szCs w:val="28"/>
        </w:rPr>
        <w:t xml:space="preserve"> </w:t>
      </w:r>
      <w:r w:rsidRPr="00380980">
        <w:rPr>
          <w:sz w:val="28"/>
          <w:szCs w:val="28"/>
          <w:lang w:val="ru-RU"/>
        </w:rPr>
        <w:t>органға</w:t>
      </w:r>
      <w:r w:rsidRPr="00094CD5">
        <w:rPr>
          <w:sz w:val="28"/>
          <w:szCs w:val="28"/>
        </w:rPr>
        <w:t xml:space="preserve"> </w:t>
      </w:r>
      <w:r w:rsidRPr="00380980">
        <w:rPr>
          <w:sz w:val="28"/>
          <w:szCs w:val="28"/>
          <w:lang w:val="ru-RU"/>
        </w:rPr>
        <w:t>шағымды</w:t>
      </w:r>
      <w:r w:rsidRPr="00094CD5">
        <w:rPr>
          <w:sz w:val="28"/>
          <w:szCs w:val="28"/>
        </w:rPr>
        <w:t xml:space="preserve"> </w:t>
      </w:r>
      <w:r w:rsidRPr="00380980">
        <w:rPr>
          <w:sz w:val="28"/>
          <w:szCs w:val="28"/>
          <w:lang w:val="ru-RU"/>
        </w:rPr>
        <w:t>жібермеуге</w:t>
      </w:r>
      <w:r w:rsidRPr="00094CD5">
        <w:rPr>
          <w:sz w:val="28"/>
          <w:szCs w:val="28"/>
        </w:rPr>
        <w:t xml:space="preserve"> </w:t>
      </w:r>
      <w:r w:rsidRPr="00380980">
        <w:rPr>
          <w:sz w:val="28"/>
          <w:szCs w:val="28"/>
          <w:lang w:val="ru-RU"/>
        </w:rPr>
        <w:t>негіздер</w:t>
      </w:r>
      <w:r w:rsidRPr="00094CD5">
        <w:rPr>
          <w:sz w:val="28"/>
          <w:szCs w:val="28"/>
        </w:rPr>
        <w:t xml:space="preserve"> </w:t>
      </w:r>
      <w:r w:rsidRPr="00380980">
        <w:rPr>
          <w:sz w:val="28"/>
          <w:szCs w:val="28"/>
          <w:lang w:val="ru-RU"/>
        </w:rPr>
        <w:t>болады</w:t>
      </w:r>
      <w:r w:rsidRPr="00094CD5">
        <w:rPr>
          <w:sz w:val="28"/>
          <w:szCs w:val="28"/>
        </w:rPr>
        <w:t xml:space="preserve">. </w:t>
      </w:r>
      <w:r w:rsidRPr="00380980">
        <w:rPr>
          <w:sz w:val="28"/>
          <w:szCs w:val="28"/>
          <w:lang w:val="ru-RU"/>
        </w:rPr>
        <w:t>Егер</w:t>
      </w:r>
      <w:r w:rsidRPr="00094CD5">
        <w:rPr>
          <w:sz w:val="28"/>
          <w:szCs w:val="28"/>
        </w:rPr>
        <w:t xml:space="preserve"> </w:t>
      </w:r>
      <w:r w:rsidRPr="00380980">
        <w:rPr>
          <w:sz w:val="28"/>
          <w:szCs w:val="28"/>
          <w:lang w:val="ru-RU"/>
        </w:rPr>
        <w:t>заңда</w:t>
      </w:r>
      <w:r w:rsidRPr="00094CD5">
        <w:rPr>
          <w:sz w:val="28"/>
          <w:szCs w:val="28"/>
        </w:rPr>
        <w:t xml:space="preserve"> </w:t>
      </w:r>
      <w:r w:rsidRPr="00380980">
        <w:rPr>
          <w:sz w:val="28"/>
          <w:szCs w:val="28"/>
          <w:lang w:val="ru-RU"/>
        </w:rPr>
        <w:t>өзгеше</w:t>
      </w:r>
      <w:r w:rsidRPr="00094CD5">
        <w:rPr>
          <w:sz w:val="28"/>
          <w:szCs w:val="28"/>
        </w:rPr>
        <w:t xml:space="preserve"> </w:t>
      </w:r>
      <w:r w:rsidRPr="00380980">
        <w:rPr>
          <w:sz w:val="28"/>
          <w:szCs w:val="28"/>
          <w:lang w:val="ru-RU"/>
        </w:rPr>
        <w:t>көзделмесе</w:t>
      </w:r>
      <w:r w:rsidRPr="00094CD5">
        <w:rPr>
          <w:sz w:val="28"/>
          <w:szCs w:val="28"/>
        </w:rPr>
        <w:t xml:space="preserve">, </w:t>
      </w:r>
      <w:r w:rsidRPr="00380980">
        <w:rPr>
          <w:sz w:val="28"/>
          <w:szCs w:val="28"/>
          <w:lang w:val="ru-RU"/>
        </w:rPr>
        <w:t>сотқа</w:t>
      </w:r>
      <w:r w:rsidRPr="00094CD5">
        <w:rPr>
          <w:sz w:val="28"/>
          <w:szCs w:val="28"/>
        </w:rPr>
        <w:t xml:space="preserve"> </w:t>
      </w:r>
      <w:r w:rsidRPr="00380980">
        <w:rPr>
          <w:sz w:val="28"/>
          <w:szCs w:val="28"/>
          <w:lang w:val="ru-RU"/>
        </w:rPr>
        <w:t>шағымдануға</w:t>
      </w:r>
      <w:r w:rsidRPr="00094CD5">
        <w:rPr>
          <w:sz w:val="28"/>
          <w:szCs w:val="28"/>
        </w:rPr>
        <w:t xml:space="preserve"> </w:t>
      </w:r>
      <w:r w:rsidRPr="00380980">
        <w:rPr>
          <w:sz w:val="28"/>
          <w:szCs w:val="28"/>
          <w:lang w:val="ru-RU"/>
        </w:rPr>
        <w:t>сотқа</w:t>
      </w:r>
      <w:r w:rsidRPr="00094CD5">
        <w:rPr>
          <w:sz w:val="28"/>
          <w:szCs w:val="28"/>
        </w:rPr>
        <w:t xml:space="preserve"> </w:t>
      </w:r>
      <w:r w:rsidRPr="00380980">
        <w:rPr>
          <w:sz w:val="28"/>
          <w:szCs w:val="28"/>
          <w:lang w:val="ru-RU"/>
        </w:rPr>
        <w:t>дейінгі</w:t>
      </w:r>
      <w:r w:rsidRPr="00094CD5">
        <w:rPr>
          <w:sz w:val="28"/>
          <w:szCs w:val="28"/>
        </w:rPr>
        <w:t xml:space="preserve"> </w:t>
      </w:r>
      <w:r w:rsidRPr="00380980">
        <w:rPr>
          <w:sz w:val="28"/>
          <w:szCs w:val="28"/>
          <w:lang w:val="ru-RU"/>
        </w:rPr>
        <w:t>тәртіппен</w:t>
      </w:r>
      <w:r w:rsidRPr="00094CD5">
        <w:rPr>
          <w:sz w:val="28"/>
          <w:szCs w:val="28"/>
        </w:rPr>
        <w:t xml:space="preserve"> </w:t>
      </w:r>
      <w:r w:rsidRPr="00380980">
        <w:rPr>
          <w:sz w:val="28"/>
          <w:szCs w:val="28"/>
          <w:lang w:val="ru-RU"/>
        </w:rPr>
        <w:t>шағымданғаннан</w:t>
      </w:r>
      <w:r w:rsidRPr="00094CD5">
        <w:rPr>
          <w:sz w:val="28"/>
          <w:szCs w:val="28"/>
        </w:rPr>
        <w:t xml:space="preserve"> </w:t>
      </w:r>
      <w:r w:rsidRPr="00380980">
        <w:rPr>
          <w:sz w:val="28"/>
          <w:szCs w:val="28"/>
          <w:lang w:val="ru-RU"/>
        </w:rPr>
        <w:t>кейін</w:t>
      </w:r>
      <w:r w:rsidRPr="00094CD5">
        <w:rPr>
          <w:sz w:val="28"/>
          <w:szCs w:val="28"/>
        </w:rPr>
        <w:t xml:space="preserve"> </w:t>
      </w:r>
      <w:r w:rsidRPr="00380980">
        <w:rPr>
          <w:sz w:val="28"/>
          <w:szCs w:val="28"/>
          <w:lang w:val="ru-RU"/>
        </w:rPr>
        <w:t>жол</w:t>
      </w:r>
      <w:r w:rsidRPr="00094CD5">
        <w:rPr>
          <w:sz w:val="28"/>
          <w:szCs w:val="28"/>
        </w:rPr>
        <w:t xml:space="preserve"> </w:t>
      </w:r>
      <w:r w:rsidRPr="00380980">
        <w:rPr>
          <w:sz w:val="28"/>
          <w:szCs w:val="28"/>
          <w:lang w:val="ru-RU"/>
        </w:rPr>
        <w:t>беріледі</w:t>
      </w:r>
      <w:r w:rsidRPr="00094CD5">
        <w:rPr>
          <w:sz w:val="28"/>
          <w:szCs w:val="28"/>
        </w:rPr>
        <w:t>.</w:t>
      </w:r>
    </w:p>
    <w:p w:rsidR="00FD66D4" w:rsidRPr="00094CD5" w:rsidRDefault="00FD66D4" w:rsidP="00FD66D4">
      <w:pPr>
        <w:pStyle w:val="a3"/>
        <w:tabs>
          <w:tab w:val="left" w:pos="1134"/>
        </w:tabs>
        <w:spacing w:after="0" w:line="240" w:lineRule="auto"/>
        <w:ind w:left="0" w:firstLine="851"/>
        <w:jc w:val="both"/>
        <w:rPr>
          <w:sz w:val="28"/>
          <w:szCs w:val="28"/>
        </w:rPr>
      </w:pPr>
      <w:r w:rsidRPr="00380980">
        <w:rPr>
          <w:sz w:val="28"/>
          <w:szCs w:val="28"/>
          <w:lang w:val="ru-RU"/>
        </w:rPr>
        <w:t>Мемлекеттік</w:t>
      </w:r>
      <w:r w:rsidRPr="00094CD5">
        <w:rPr>
          <w:sz w:val="28"/>
          <w:szCs w:val="28"/>
        </w:rPr>
        <w:t xml:space="preserve"> </w:t>
      </w:r>
      <w:r w:rsidRPr="00380980">
        <w:rPr>
          <w:sz w:val="28"/>
          <w:szCs w:val="28"/>
          <w:lang w:val="ru-RU"/>
        </w:rPr>
        <w:t>қызмет</w:t>
      </w:r>
      <w:r w:rsidRPr="00094CD5">
        <w:rPr>
          <w:sz w:val="28"/>
          <w:szCs w:val="28"/>
        </w:rPr>
        <w:t xml:space="preserve"> </w:t>
      </w:r>
      <w:r w:rsidRPr="00380980">
        <w:rPr>
          <w:sz w:val="28"/>
          <w:szCs w:val="28"/>
          <w:lang w:val="ru-RU"/>
        </w:rPr>
        <w:t>көрсету</w:t>
      </w:r>
      <w:r w:rsidRPr="00094CD5">
        <w:rPr>
          <w:sz w:val="28"/>
          <w:szCs w:val="28"/>
        </w:rPr>
        <w:t xml:space="preserve"> </w:t>
      </w:r>
      <w:r w:rsidRPr="00380980">
        <w:rPr>
          <w:sz w:val="28"/>
          <w:szCs w:val="28"/>
          <w:lang w:val="ru-RU"/>
        </w:rPr>
        <w:t>сапасын</w:t>
      </w:r>
      <w:r w:rsidRPr="00094CD5">
        <w:rPr>
          <w:sz w:val="28"/>
          <w:szCs w:val="28"/>
        </w:rPr>
        <w:t xml:space="preserve"> </w:t>
      </w:r>
      <w:r w:rsidRPr="00380980">
        <w:rPr>
          <w:sz w:val="28"/>
          <w:szCs w:val="28"/>
          <w:lang w:val="ru-RU"/>
        </w:rPr>
        <w:t>бағалау</w:t>
      </w:r>
      <w:r w:rsidRPr="00094CD5">
        <w:rPr>
          <w:sz w:val="28"/>
          <w:szCs w:val="28"/>
        </w:rPr>
        <w:t xml:space="preserve"> </w:t>
      </w:r>
      <w:r w:rsidRPr="00380980">
        <w:rPr>
          <w:sz w:val="28"/>
          <w:szCs w:val="28"/>
          <w:lang w:val="ru-RU"/>
        </w:rPr>
        <w:t>және</w:t>
      </w:r>
      <w:r w:rsidRPr="00094CD5">
        <w:rPr>
          <w:sz w:val="28"/>
          <w:szCs w:val="28"/>
        </w:rPr>
        <w:t xml:space="preserve"> </w:t>
      </w:r>
      <w:r w:rsidRPr="00380980">
        <w:rPr>
          <w:sz w:val="28"/>
          <w:szCs w:val="28"/>
          <w:lang w:val="ru-RU"/>
        </w:rPr>
        <w:t>бақылау</w:t>
      </w:r>
      <w:r w:rsidRPr="00094CD5">
        <w:rPr>
          <w:sz w:val="28"/>
          <w:szCs w:val="28"/>
        </w:rPr>
        <w:t xml:space="preserve"> </w:t>
      </w:r>
      <w:r w:rsidRPr="00380980">
        <w:rPr>
          <w:sz w:val="28"/>
          <w:szCs w:val="28"/>
          <w:lang w:val="ru-RU"/>
        </w:rPr>
        <w:t>жөніндегі</w:t>
      </w:r>
      <w:r w:rsidRPr="00094CD5">
        <w:rPr>
          <w:sz w:val="28"/>
          <w:szCs w:val="28"/>
        </w:rPr>
        <w:t xml:space="preserve"> </w:t>
      </w:r>
      <w:r w:rsidRPr="00380980">
        <w:rPr>
          <w:sz w:val="28"/>
          <w:szCs w:val="28"/>
          <w:lang w:val="ru-RU"/>
        </w:rPr>
        <w:t>уәкілетті</w:t>
      </w:r>
      <w:r w:rsidRPr="00094CD5">
        <w:rPr>
          <w:sz w:val="28"/>
          <w:szCs w:val="28"/>
        </w:rPr>
        <w:t xml:space="preserve"> </w:t>
      </w:r>
      <w:r w:rsidRPr="00380980">
        <w:rPr>
          <w:sz w:val="28"/>
          <w:szCs w:val="28"/>
          <w:lang w:val="ru-RU"/>
        </w:rPr>
        <w:t>органның</w:t>
      </w:r>
      <w:r w:rsidRPr="00094CD5">
        <w:rPr>
          <w:sz w:val="28"/>
          <w:szCs w:val="28"/>
        </w:rPr>
        <w:t xml:space="preserve"> </w:t>
      </w:r>
      <w:r w:rsidRPr="00380980">
        <w:rPr>
          <w:sz w:val="28"/>
          <w:szCs w:val="28"/>
          <w:lang w:val="ru-RU"/>
        </w:rPr>
        <w:t>атына</w:t>
      </w:r>
      <w:r w:rsidRPr="00094CD5">
        <w:rPr>
          <w:sz w:val="28"/>
          <w:szCs w:val="28"/>
        </w:rPr>
        <w:t xml:space="preserve"> </w:t>
      </w:r>
      <w:r w:rsidRPr="00380980">
        <w:rPr>
          <w:sz w:val="28"/>
          <w:szCs w:val="28"/>
          <w:lang w:val="ru-RU"/>
        </w:rPr>
        <w:t>келіп</w:t>
      </w:r>
      <w:r w:rsidRPr="00094CD5">
        <w:rPr>
          <w:sz w:val="28"/>
          <w:szCs w:val="28"/>
        </w:rPr>
        <w:t xml:space="preserve"> </w:t>
      </w:r>
      <w:r w:rsidRPr="00380980">
        <w:rPr>
          <w:sz w:val="28"/>
          <w:szCs w:val="28"/>
          <w:lang w:val="ru-RU"/>
        </w:rPr>
        <w:t>түскен</w:t>
      </w:r>
      <w:r w:rsidRPr="00094CD5">
        <w:rPr>
          <w:sz w:val="28"/>
          <w:szCs w:val="28"/>
        </w:rPr>
        <w:t xml:space="preserve"> </w:t>
      </w:r>
      <w:r w:rsidRPr="00380980">
        <w:rPr>
          <w:sz w:val="28"/>
          <w:szCs w:val="28"/>
          <w:lang w:val="ru-RU"/>
        </w:rPr>
        <w:t>көрсетілетін</w:t>
      </w:r>
      <w:r w:rsidRPr="00094CD5">
        <w:rPr>
          <w:sz w:val="28"/>
          <w:szCs w:val="28"/>
        </w:rPr>
        <w:t xml:space="preserve"> </w:t>
      </w:r>
      <w:r w:rsidRPr="00380980">
        <w:rPr>
          <w:sz w:val="28"/>
          <w:szCs w:val="28"/>
          <w:lang w:val="ru-RU"/>
        </w:rPr>
        <w:t>қызметті</w:t>
      </w:r>
      <w:r w:rsidRPr="00094CD5">
        <w:rPr>
          <w:sz w:val="28"/>
          <w:szCs w:val="28"/>
        </w:rPr>
        <w:t xml:space="preserve"> </w:t>
      </w:r>
      <w:r w:rsidRPr="00380980">
        <w:rPr>
          <w:sz w:val="28"/>
          <w:szCs w:val="28"/>
          <w:lang w:val="ru-RU"/>
        </w:rPr>
        <w:t>алушының</w:t>
      </w:r>
      <w:r w:rsidRPr="00094CD5">
        <w:rPr>
          <w:sz w:val="28"/>
          <w:szCs w:val="28"/>
        </w:rPr>
        <w:t xml:space="preserve"> </w:t>
      </w:r>
      <w:r w:rsidRPr="00380980">
        <w:rPr>
          <w:sz w:val="28"/>
          <w:szCs w:val="28"/>
          <w:lang w:val="ru-RU"/>
        </w:rPr>
        <w:t>шағымы</w:t>
      </w:r>
      <w:r w:rsidRPr="00094CD5">
        <w:rPr>
          <w:sz w:val="28"/>
          <w:szCs w:val="28"/>
        </w:rPr>
        <w:t xml:space="preserve"> </w:t>
      </w:r>
      <w:r w:rsidRPr="00380980">
        <w:rPr>
          <w:sz w:val="28"/>
          <w:szCs w:val="28"/>
          <w:lang w:val="ru-RU"/>
        </w:rPr>
        <w:t>тіркелген</w:t>
      </w:r>
      <w:r w:rsidRPr="00094CD5">
        <w:rPr>
          <w:sz w:val="28"/>
          <w:szCs w:val="28"/>
        </w:rPr>
        <w:t xml:space="preserve"> </w:t>
      </w:r>
      <w:r w:rsidRPr="00380980">
        <w:rPr>
          <w:sz w:val="28"/>
          <w:szCs w:val="28"/>
          <w:lang w:val="ru-RU"/>
        </w:rPr>
        <w:t>күннен</w:t>
      </w:r>
      <w:r w:rsidRPr="00094CD5">
        <w:rPr>
          <w:sz w:val="28"/>
          <w:szCs w:val="28"/>
        </w:rPr>
        <w:t xml:space="preserve"> </w:t>
      </w:r>
      <w:r w:rsidRPr="00380980">
        <w:rPr>
          <w:sz w:val="28"/>
          <w:szCs w:val="28"/>
          <w:lang w:val="ru-RU"/>
        </w:rPr>
        <w:t>бастап</w:t>
      </w:r>
      <w:r w:rsidRPr="00094CD5">
        <w:rPr>
          <w:sz w:val="28"/>
          <w:szCs w:val="28"/>
        </w:rPr>
        <w:t xml:space="preserve"> 15 (</w:t>
      </w:r>
      <w:r w:rsidRPr="00380980">
        <w:rPr>
          <w:sz w:val="28"/>
          <w:szCs w:val="28"/>
          <w:lang w:val="ru-RU"/>
        </w:rPr>
        <w:t>он</w:t>
      </w:r>
      <w:r w:rsidRPr="00094CD5">
        <w:rPr>
          <w:sz w:val="28"/>
          <w:szCs w:val="28"/>
        </w:rPr>
        <w:t xml:space="preserve"> </w:t>
      </w:r>
      <w:r w:rsidRPr="00380980">
        <w:rPr>
          <w:sz w:val="28"/>
          <w:szCs w:val="28"/>
          <w:lang w:val="ru-RU"/>
        </w:rPr>
        <w:t>бес</w:t>
      </w:r>
      <w:r w:rsidRPr="00094CD5">
        <w:rPr>
          <w:sz w:val="28"/>
          <w:szCs w:val="28"/>
        </w:rPr>
        <w:t xml:space="preserve">) </w:t>
      </w:r>
      <w:r w:rsidRPr="00380980">
        <w:rPr>
          <w:sz w:val="28"/>
          <w:szCs w:val="28"/>
          <w:lang w:val="ru-RU"/>
        </w:rPr>
        <w:t>жұмыс</w:t>
      </w:r>
      <w:r w:rsidRPr="00094CD5">
        <w:rPr>
          <w:sz w:val="28"/>
          <w:szCs w:val="28"/>
        </w:rPr>
        <w:t xml:space="preserve"> </w:t>
      </w:r>
      <w:r w:rsidRPr="00380980">
        <w:rPr>
          <w:sz w:val="28"/>
          <w:szCs w:val="28"/>
          <w:lang w:val="ru-RU"/>
        </w:rPr>
        <w:t>күні</w:t>
      </w:r>
      <w:r w:rsidRPr="00094CD5">
        <w:rPr>
          <w:sz w:val="28"/>
          <w:szCs w:val="28"/>
        </w:rPr>
        <w:t xml:space="preserve"> </w:t>
      </w:r>
      <w:r w:rsidRPr="00380980">
        <w:rPr>
          <w:sz w:val="28"/>
          <w:szCs w:val="28"/>
          <w:lang w:val="ru-RU"/>
        </w:rPr>
        <w:t>ішінде</w:t>
      </w:r>
      <w:r w:rsidRPr="00094CD5">
        <w:rPr>
          <w:sz w:val="28"/>
          <w:szCs w:val="28"/>
        </w:rPr>
        <w:t xml:space="preserve"> </w:t>
      </w:r>
      <w:r w:rsidRPr="00380980">
        <w:rPr>
          <w:sz w:val="28"/>
          <w:szCs w:val="28"/>
          <w:lang w:val="ru-RU"/>
        </w:rPr>
        <w:t>қаралуға</w:t>
      </w:r>
      <w:r w:rsidRPr="00094CD5">
        <w:rPr>
          <w:sz w:val="28"/>
          <w:szCs w:val="28"/>
        </w:rPr>
        <w:t xml:space="preserve"> </w:t>
      </w:r>
      <w:r w:rsidRPr="00380980">
        <w:rPr>
          <w:sz w:val="28"/>
          <w:szCs w:val="28"/>
          <w:lang w:val="ru-RU"/>
        </w:rPr>
        <w:t>жатады</w:t>
      </w:r>
      <w:r w:rsidRPr="00094CD5">
        <w:rPr>
          <w:sz w:val="28"/>
          <w:szCs w:val="28"/>
        </w:rPr>
        <w:t>.</w:t>
      </w:r>
    </w:p>
    <w:p w:rsidR="00FD66D4" w:rsidRPr="00094CD5" w:rsidRDefault="00FD66D4" w:rsidP="00FD66D4">
      <w:pPr>
        <w:spacing w:after="0" w:line="240" w:lineRule="auto"/>
        <w:ind w:firstLine="709"/>
        <w:jc w:val="both"/>
        <w:rPr>
          <w:color w:val="000000"/>
          <w:sz w:val="28"/>
          <w:szCs w:val="28"/>
        </w:rPr>
      </w:pPr>
    </w:p>
    <w:p w:rsidR="00FD66D4" w:rsidRPr="00094CD5" w:rsidRDefault="00FD66D4" w:rsidP="00FD66D4">
      <w:pPr>
        <w:spacing w:after="0" w:line="240" w:lineRule="auto"/>
        <w:ind w:firstLine="709"/>
        <w:jc w:val="both"/>
        <w:rPr>
          <w:color w:val="000000"/>
          <w:sz w:val="28"/>
          <w:szCs w:val="28"/>
        </w:rPr>
      </w:pPr>
    </w:p>
    <w:p w:rsidR="00FD66D4" w:rsidRPr="00094CD5" w:rsidRDefault="00FD66D4" w:rsidP="00FD66D4">
      <w:pPr>
        <w:spacing w:after="0" w:line="240" w:lineRule="auto"/>
        <w:ind w:firstLine="709"/>
        <w:jc w:val="both"/>
        <w:rPr>
          <w:color w:val="000000"/>
          <w:sz w:val="28"/>
          <w:szCs w:val="28"/>
        </w:rPr>
      </w:pPr>
    </w:p>
    <w:p w:rsidR="00FD66D4" w:rsidRPr="00094CD5" w:rsidRDefault="00FD66D4" w:rsidP="00FD66D4">
      <w:pPr>
        <w:spacing w:after="0" w:line="240" w:lineRule="auto"/>
        <w:ind w:firstLine="709"/>
        <w:jc w:val="both"/>
        <w:rPr>
          <w:color w:val="000000"/>
          <w:sz w:val="28"/>
          <w:szCs w:val="28"/>
        </w:rPr>
      </w:pPr>
    </w:p>
    <w:p w:rsidR="00FD66D4" w:rsidRPr="00094CD5" w:rsidRDefault="00FD66D4" w:rsidP="00FD66D4">
      <w:pPr>
        <w:spacing w:after="0" w:line="240" w:lineRule="auto"/>
        <w:ind w:firstLine="709"/>
        <w:jc w:val="both"/>
        <w:rPr>
          <w:color w:val="000000"/>
          <w:sz w:val="28"/>
          <w:szCs w:val="28"/>
        </w:rPr>
      </w:pPr>
    </w:p>
    <w:p w:rsidR="00FD66D4" w:rsidRPr="00094CD5" w:rsidRDefault="00FD66D4" w:rsidP="00FD66D4">
      <w:pPr>
        <w:spacing w:after="0" w:line="240" w:lineRule="auto"/>
        <w:ind w:firstLine="709"/>
        <w:jc w:val="both"/>
        <w:rPr>
          <w:color w:val="000000"/>
          <w:sz w:val="28"/>
          <w:szCs w:val="28"/>
        </w:rPr>
      </w:pPr>
    </w:p>
    <w:p w:rsidR="00FD66D4" w:rsidRPr="00094CD5" w:rsidRDefault="00FD66D4" w:rsidP="00FD66D4">
      <w:pPr>
        <w:spacing w:after="0" w:line="240" w:lineRule="auto"/>
        <w:ind w:firstLine="709"/>
        <w:jc w:val="both"/>
        <w:rPr>
          <w:color w:val="000000"/>
          <w:sz w:val="28"/>
          <w:szCs w:val="28"/>
        </w:rPr>
      </w:pPr>
    </w:p>
    <w:p w:rsidR="00FD66D4" w:rsidRPr="00094CD5" w:rsidRDefault="00FD66D4" w:rsidP="00FD66D4">
      <w:pPr>
        <w:spacing w:after="0" w:line="240" w:lineRule="auto"/>
        <w:ind w:firstLine="709"/>
        <w:jc w:val="both"/>
        <w:rPr>
          <w:color w:val="000000"/>
          <w:sz w:val="28"/>
          <w:szCs w:val="28"/>
        </w:rPr>
      </w:pPr>
    </w:p>
    <w:p w:rsidR="00FD66D4" w:rsidRPr="00094CD5" w:rsidRDefault="00FD66D4" w:rsidP="00FD66D4">
      <w:pPr>
        <w:spacing w:after="0" w:line="240" w:lineRule="auto"/>
        <w:ind w:firstLine="709"/>
        <w:jc w:val="both"/>
        <w:rPr>
          <w:color w:val="000000"/>
          <w:sz w:val="28"/>
          <w:szCs w:val="28"/>
        </w:rPr>
      </w:pPr>
    </w:p>
    <w:p w:rsidR="00FD66D4" w:rsidRPr="00094CD5" w:rsidRDefault="00FD66D4" w:rsidP="00FD66D4">
      <w:pPr>
        <w:spacing w:after="0" w:line="240" w:lineRule="auto"/>
        <w:ind w:firstLine="709"/>
        <w:jc w:val="both"/>
        <w:rPr>
          <w:color w:val="000000"/>
          <w:sz w:val="28"/>
          <w:szCs w:val="28"/>
        </w:rPr>
      </w:pPr>
    </w:p>
    <w:p w:rsidR="00FD66D4" w:rsidRPr="00094CD5" w:rsidRDefault="00FD66D4" w:rsidP="00FD66D4">
      <w:pPr>
        <w:spacing w:after="0" w:line="240" w:lineRule="auto"/>
        <w:ind w:firstLine="709"/>
        <w:jc w:val="both"/>
        <w:rPr>
          <w:color w:val="000000"/>
          <w:sz w:val="28"/>
          <w:szCs w:val="28"/>
        </w:rPr>
      </w:pPr>
    </w:p>
    <w:p w:rsidR="00FD66D4" w:rsidRPr="00094CD5" w:rsidRDefault="00FD66D4" w:rsidP="00FD66D4">
      <w:pPr>
        <w:spacing w:after="0" w:line="240" w:lineRule="auto"/>
        <w:ind w:firstLine="709"/>
        <w:jc w:val="both"/>
        <w:rPr>
          <w:color w:val="000000"/>
          <w:sz w:val="28"/>
          <w:szCs w:val="28"/>
        </w:rPr>
      </w:pPr>
    </w:p>
    <w:p w:rsidR="00FD66D4" w:rsidRPr="00094CD5" w:rsidRDefault="00FD66D4" w:rsidP="00FD66D4">
      <w:pPr>
        <w:spacing w:after="0" w:line="240" w:lineRule="auto"/>
        <w:ind w:firstLine="709"/>
        <w:jc w:val="both"/>
        <w:rPr>
          <w:color w:val="000000"/>
          <w:sz w:val="28"/>
          <w:szCs w:val="28"/>
        </w:rPr>
      </w:pPr>
    </w:p>
    <w:p w:rsidR="00FD66D4" w:rsidRPr="00094CD5" w:rsidRDefault="00FD66D4" w:rsidP="00FD66D4">
      <w:pPr>
        <w:spacing w:after="0" w:line="240" w:lineRule="auto"/>
        <w:ind w:firstLine="709"/>
        <w:jc w:val="both"/>
        <w:rPr>
          <w:color w:val="000000"/>
          <w:sz w:val="28"/>
          <w:szCs w:val="28"/>
        </w:rPr>
      </w:pPr>
    </w:p>
    <w:p w:rsidR="00FD66D4" w:rsidRPr="00094CD5" w:rsidRDefault="00FD66D4" w:rsidP="00FD66D4">
      <w:pPr>
        <w:spacing w:after="0" w:line="240" w:lineRule="auto"/>
        <w:ind w:firstLine="709"/>
        <w:jc w:val="both"/>
        <w:rPr>
          <w:color w:val="000000"/>
          <w:sz w:val="28"/>
          <w:szCs w:val="28"/>
        </w:rPr>
      </w:pPr>
    </w:p>
    <w:p w:rsidR="00FD66D4" w:rsidRPr="00AB437B" w:rsidRDefault="00FD66D4" w:rsidP="00FD66D4">
      <w:pPr>
        <w:spacing w:after="0" w:line="240" w:lineRule="auto"/>
        <w:ind w:left="4956"/>
        <w:jc w:val="center"/>
        <w:rPr>
          <w:sz w:val="28"/>
          <w:szCs w:val="28"/>
          <w:lang w:val="ru-RU"/>
        </w:rPr>
      </w:pPr>
      <w:r w:rsidRPr="00AB437B">
        <w:rPr>
          <w:sz w:val="28"/>
          <w:szCs w:val="28"/>
          <w:lang w:val="ru-RU"/>
        </w:rPr>
        <w:t>«</w:t>
      </w:r>
      <w:r w:rsidRPr="00380980">
        <w:rPr>
          <w:sz w:val="28"/>
          <w:szCs w:val="28"/>
          <w:lang w:val="ru-RU"/>
        </w:rPr>
        <w:t>Резиденттігін</w:t>
      </w:r>
      <w:r w:rsidRPr="00AB437B">
        <w:rPr>
          <w:sz w:val="28"/>
          <w:szCs w:val="28"/>
          <w:lang w:val="ru-RU"/>
        </w:rPr>
        <w:t xml:space="preserve"> </w:t>
      </w:r>
      <w:r w:rsidRPr="00380980">
        <w:rPr>
          <w:sz w:val="28"/>
          <w:szCs w:val="28"/>
          <w:lang w:val="ru-RU"/>
        </w:rPr>
        <w:t>растау</w:t>
      </w:r>
    </w:p>
    <w:p w:rsidR="00FD66D4" w:rsidRPr="00AB437B" w:rsidRDefault="00FD66D4" w:rsidP="00FD66D4">
      <w:pPr>
        <w:spacing w:after="0" w:line="240" w:lineRule="auto"/>
        <w:ind w:left="4956"/>
        <w:jc w:val="center"/>
        <w:rPr>
          <w:sz w:val="28"/>
          <w:szCs w:val="28"/>
          <w:lang w:val="ru-RU"/>
        </w:rPr>
      </w:pPr>
      <w:r w:rsidRPr="00380980">
        <w:rPr>
          <w:sz w:val="28"/>
          <w:szCs w:val="28"/>
          <w:lang w:val="ru-RU"/>
        </w:rPr>
        <w:t>Қазақстан</w:t>
      </w:r>
      <w:r w:rsidRPr="00AB437B">
        <w:rPr>
          <w:sz w:val="28"/>
          <w:szCs w:val="28"/>
          <w:lang w:val="ru-RU"/>
        </w:rPr>
        <w:t xml:space="preserve"> </w:t>
      </w:r>
      <w:r w:rsidRPr="00380980">
        <w:rPr>
          <w:sz w:val="28"/>
          <w:szCs w:val="28"/>
          <w:lang w:val="ru-RU"/>
        </w:rPr>
        <w:t>Республикасы</w:t>
      </w:r>
      <w:r w:rsidRPr="00AB437B">
        <w:rPr>
          <w:sz w:val="28"/>
          <w:szCs w:val="28"/>
          <w:lang w:val="ru-RU"/>
        </w:rPr>
        <w:t>»</w:t>
      </w:r>
    </w:p>
    <w:p w:rsidR="00FD66D4" w:rsidRPr="00AB437B" w:rsidRDefault="00FD66D4" w:rsidP="00FD66D4">
      <w:pPr>
        <w:spacing w:after="0" w:line="240" w:lineRule="auto"/>
        <w:ind w:left="4956"/>
        <w:jc w:val="center"/>
        <w:rPr>
          <w:lang w:val="ru-RU"/>
        </w:rPr>
      </w:pPr>
      <w:r w:rsidRPr="00380980">
        <w:rPr>
          <w:sz w:val="28"/>
          <w:szCs w:val="28"/>
          <w:lang w:val="ru-RU"/>
        </w:rPr>
        <w:t>мемлекеттік</w:t>
      </w:r>
      <w:r w:rsidRPr="00AB437B">
        <w:rPr>
          <w:sz w:val="28"/>
          <w:szCs w:val="28"/>
          <w:lang w:val="ru-RU"/>
        </w:rPr>
        <w:t xml:space="preserve"> </w:t>
      </w:r>
      <w:r w:rsidRPr="00380980">
        <w:rPr>
          <w:sz w:val="28"/>
          <w:szCs w:val="28"/>
          <w:lang w:val="ru-RU"/>
        </w:rPr>
        <w:t>қызметтерді</w:t>
      </w:r>
      <w:r w:rsidRPr="00AB437B">
        <w:rPr>
          <w:sz w:val="28"/>
          <w:szCs w:val="28"/>
          <w:lang w:val="ru-RU"/>
        </w:rPr>
        <w:t xml:space="preserve"> </w:t>
      </w:r>
      <w:r w:rsidRPr="00380980">
        <w:rPr>
          <w:sz w:val="28"/>
          <w:szCs w:val="28"/>
          <w:lang w:val="ru-RU"/>
        </w:rPr>
        <w:t>көрсету</w:t>
      </w:r>
    </w:p>
    <w:p w:rsidR="00FD66D4" w:rsidRPr="00094CD5" w:rsidRDefault="00FD66D4" w:rsidP="00FD66D4">
      <w:pPr>
        <w:spacing w:after="0" w:line="240" w:lineRule="auto"/>
        <w:ind w:left="4956"/>
        <w:jc w:val="center"/>
      </w:pPr>
      <w:r>
        <w:rPr>
          <w:sz w:val="28"/>
          <w:szCs w:val="28"/>
          <w:lang w:val="kk-KZ"/>
        </w:rPr>
        <w:t xml:space="preserve"> </w:t>
      </w:r>
      <w:r>
        <w:rPr>
          <w:sz w:val="28"/>
          <w:szCs w:val="28"/>
          <w:lang w:val="ru-RU"/>
        </w:rPr>
        <w:t xml:space="preserve">Қағидаларына </w:t>
      </w:r>
      <w:r w:rsidRPr="00094CD5">
        <w:rPr>
          <w:sz w:val="28"/>
          <w:szCs w:val="28"/>
        </w:rPr>
        <w:t>1-</w:t>
      </w:r>
      <w:r w:rsidRPr="00A00AC7">
        <w:rPr>
          <w:sz w:val="28"/>
          <w:szCs w:val="28"/>
          <w:lang w:val="ru-RU"/>
        </w:rPr>
        <w:t>қосымша</w:t>
      </w:r>
    </w:p>
    <w:p w:rsidR="00FD66D4" w:rsidRPr="00FD66D4" w:rsidRDefault="00FD66D4" w:rsidP="00FD66D4">
      <w:pPr>
        <w:spacing w:after="0" w:line="240" w:lineRule="auto"/>
        <w:ind w:left="6372"/>
        <w:jc w:val="center"/>
        <w:rPr>
          <w:sz w:val="28"/>
          <w:szCs w:val="28"/>
          <w:lang w:val="kk-KZ"/>
        </w:rPr>
      </w:pPr>
    </w:p>
    <w:p w:rsidR="00FD66D4" w:rsidRPr="00FD66D4" w:rsidRDefault="00FD66D4" w:rsidP="00FD66D4">
      <w:pPr>
        <w:spacing w:after="0" w:line="240" w:lineRule="auto"/>
        <w:ind w:firstLine="709"/>
        <w:rPr>
          <w:sz w:val="28"/>
          <w:szCs w:val="28"/>
        </w:rPr>
      </w:pPr>
    </w:p>
    <w:tbl>
      <w:tblPr>
        <w:tblW w:w="9639" w:type="dxa"/>
        <w:tblCellSpacing w:w="0" w:type="auto"/>
        <w:tblInd w:w="-6"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88"/>
        <w:gridCol w:w="2846"/>
        <w:gridCol w:w="6105"/>
      </w:tblGrid>
      <w:tr w:rsidR="00FD66D4" w:rsidRPr="00A00AC7" w:rsidTr="00E97B0D">
        <w:trPr>
          <w:trHeight w:val="30"/>
          <w:tblCellSpacing w:w="0" w:type="auto"/>
        </w:trPr>
        <w:tc>
          <w:tcPr>
            <w:tcW w:w="963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AB437B" w:rsidRDefault="00FD66D4" w:rsidP="00E97B0D">
            <w:pPr>
              <w:spacing w:after="0" w:line="240" w:lineRule="auto"/>
              <w:ind w:firstLine="709"/>
              <w:jc w:val="center"/>
              <w:rPr>
                <w:b/>
                <w:color w:val="000000"/>
                <w:sz w:val="28"/>
                <w:szCs w:val="28"/>
              </w:rPr>
            </w:pPr>
            <w:r w:rsidRPr="00A00AC7">
              <w:rPr>
                <w:b/>
                <w:color w:val="000000"/>
                <w:sz w:val="28"/>
                <w:szCs w:val="28"/>
                <w:lang w:val="ru-RU"/>
              </w:rPr>
              <w:t>Мемлекеттік</w:t>
            </w:r>
            <w:r w:rsidRPr="00AB437B">
              <w:rPr>
                <w:b/>
                <w:color w:val="000000"/>
                <w:sz w:val="28"/>
                <w:szCs w:val="28"/>
              </w:rPr>
              <w:t xml:space="preserve"> </w:t>
            </w:r>
            <w:r w:rsidRPr="00A00AC7">
              <w:rPr>
                <w:b/>
                <w:color w:val="000000"/>
                <w:sz w:val="28"/>
                <w:szCs w:val="28"/>
                <w:lang w:val="ru-RU"/>
              </w:rPr>
              <w:t>қызмет</w:t>
            </w:r>
            <w:r w:rsidRPr="00AB437B">
              <w:rPr>
                <w:b/>
                <w:color w:val="000000"/>
                <w:sz w:val="28"/>
                <w:szCs w:val="28"/>
              </w:rPr>
              <w:t xml:space="preserve"> </w:t>
            </w:r>
            <w:r w:rsidRPr="00A00AC7">
              <w:rPr>
                <w:b/>
                <w:color w:val="000000"/>
                <w:sz w:val="28"/>
                <w:szCs w:val="28"/>
                <w:lang w:val="ru-RU"/>
              </w:rPr>
              <w:t>көрсетуге</w:t>
            </w:r>
            <w:r w:rsidRPr="00AB437B">
              <w:rPr>
                <w:b/>
                <w:color w:val="000000"/>
                <w:sz w:val="28"/>
                <w:szCs w:val="28"/>
              </w:rPr>
              <w:t xml:space="preserve"> </w:t>
            </w:r>
            <w:r w:rsidRPr="00A00AC7">
              <w:rPr>
                <w:b/>
                <w:color w:val="000000"/>
                <w:sz w:val="28"/>
                <w:szCs w:val="28"/>
                <w:lang w:val="ru-RU"/>
              </w:rPr>
              <w:t>қойылатын</w:t>
            </w:r>
            <w:r w:rsidRPr="00AB437B">
              <w:rPr>
                <w:b/>
                <w:color w:val="000000"/>
                <w:sz w:val="28"/>
                <w:szCs w:val="28"/>
              </w:rPr>
              <w:t xml:space="preserve"> </w:t>
            </w:r>
            <w:r w:rsidRPr="00A00AC7">
              <w:rPr>
                <w:b/>
                <w:color w:val="000000"/>
                <w:sz w:val="28"/>
                <w:szCs w:val="28"/>
                <w:lang w:val="ru-RU"/>
              </w:rPr>
              <w:t>негізгі</w:t>
            </w:r>
            <w:r w:rsidRPr="00AB437B">
              <w:rPr>
                <w:b/>
                <w:color w:val="000000"/>
                <w:sz w:val="28"/>
                <w:szCs w:val="28"/>
              </w:rPr>
              <w:t xml:space="preserve"> </w:t>
            </w:r>
            <w:r w:rsidRPr="00A00AC7">
              <w:rPr>
                <w:b/>
                <w:color w:val="000000"/>
                <w:sz w:val="28"/>
                <w:szCs w:val="28"/>
                <w:lang w:val="ru-RU"/>
              </w:rPr>
              <w:t>талаптардың</w:t>
            </w:r>
            <w:r w:rsidRPr="00AB437B">
              <w:rPr>
                <w:b/>
                <w:color w:val="000000"/>
                <w:sz w:val="28"/>
                <w:szCs w:val="28"/>
              </w:rPr>
              <w:t xml:space="preserve"> </w:t>
            </w:r>
            <w:r w:rsidRPr="00A00AC7">
              <w:rPr>
                <w:b/>
                <w:color w:val="000000"/>
                <w:sz w:val="28"/>
                <w:szCs w:val="28"/>
                <w:lang w:val="ru-RU"/>
              </w:rPr>
              <w:t>тізбесі</w:t>
            </w:r>
          </w:p>
          <w:p w:rsidR="00FD66D4" w:rsidRPr="00380980" w:rsidRDefault="00FD66D4" w:rsidP="00E97B0D">
            <w:pPr>
              <w:spacing w:after="0" w:line="240" w:lineRule="auto"/>
              <w:ind w:firstLine="709"/>
              <w:jc w:val="center"/>
              <w:rPr>
                <w:sz w:val="28"/>
                <w:szCs w:val="28"/>
                <w:lang w:val="ru-RU"/>
              </w:rPr>
            </w:pPr>
            <w:r w:rsidRPr="00380980">
              <w:rPr>
                <w:b/>
                <w:color w:val="000000"/>
                <w:sz w:val="28"/>
                <w:szCs w:val="28"/>
                <w:lang w:val="ru-RU"/>
              </w:rPr>
              <w:t>«Қазақстан Республикасының резиденттігін растау»</w:t>
            </w:r>
          </w:p>
        </w:tc>
      </w:tr>
      <w:tr w:rsidR="00FD66D4" w:rsidRPr="00AB437B" w:rsidTr="00E97B0D">
        <w:trPr>
          <w:trHeight w:val="30"/>
          <w:tblCellSpacing w:w="0" w:type="auto"/>
        </w:trPr>
        <w:tc>
          <w:tcPr>
            <w:tcW w:w="6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380980" w:rsidRDefault="00FD66D4" w:rsidP="00E97B0D">
            <w:pPr>
              <w:spacing w:after="0" w:line="240" w:lineRule="auto"/>
              <w:jc w:val="center"/>
              <w:rPr>
                <w:sz w:val="28"/>
                <w:szCs w:val="28"/>
                <w:lang w:val="ru-RU"/>
              </w:rPr>
            </w:pPr>
            <w:r w:rsidRPr="00380980">
              <w:rPr>
                <w:color w:val="000000"/>
                <w:sz w:val="28"/>
                <w:szCs w:val="28"/>
                <w:lang w:val="ru-RU"/>
              </w:rPr>
              <w:t>1</w:t>
            </w:r>
          </w:p>
        </w:tc>
        <w:tc>
          <w:tcPr>
            <w:tcW w:w="28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380980" w:rsidRDefault="00FD66D4" w:rsidP="00E97B0D">
            <w:pPr>
              <w:spacing w:after="0" w:line="240" w:lineRule="auto"/>
              <w:ind w:firstLine="277"/>
              <w:jc w:val="both"/>
              <w:rPr>
                <w:sz w:val="28"/>
                <w:szCs w:val="28"/>
                <w:lang w:val="ru-RU"/>
              </w:rPr>
            </w:pPr>
            <w:r w:rsidRPr="00380980">
              <w:rPr>
                <w:color w:val="000000"/>
                <w:sz w:val="28"/>
                <w:szCs w:val="28"/>
                <w:lang w:val="ru-RU"/>
              </w:rPr>
              <w:t>Қызмет көрсетушінің атауы</w:t>
            </w:r>
          </w:p>
        </w:tc>
        <w:tc>
          <w:tcPr>
            <w:tcW w:w="6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Қазақстан Республикасы Қаржы министрлігі Мемлекеттік кірістер комитетінің облыстар, Астана, Алматы және Шымкент қалалары бойынша аумақтық органдары</w:t>
            </w:r>
            <w:ins w:id="5" w:author="Абзалбек Гульмира Сундетбаевна" w:date="2025-09-03T16:28:00Z">
              <w:r w:rsidRPr="00A00AC7">
                <w:rPr>
                  <w:color w:val="000000"/>
                  <w:sz w:val="28"/>
                  <w:szCs w:val="28"/>
                  <w:lang w:val="ru-RU"/>
                </w:rPr>
                <w:br/>
              </w:r>
            </w:ins>
            <w:r w:rsidRPr="00A00AC7">
              <w:rPr>
                <w:color w:val="000000"/>
                <w:sz w:val="28"/>
                <w:szCs w:val="28"/>
                <w:lang w:val="ru-RU"/>
              </w:rPr>
              <w:t>(бұдан әрі - көрсетілетін қызметті беруші).</w:t>
            </w:r>
          </w:p>
        </w:tc>
      </w:tr>
      <w:tr w:rsidR="00FD66D4" w:rsidRPr="00A00AC7" w:rsidTr="00E97B0D">
        <w:trPr>
          <w:trHeight w:val="30"/>
          <w:tblCellSpacing w:w="0" w:type="auto"/>
        </w:trPr>
        <w:tc>
          <w:tcPr>
            <w:tcW w:w="6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380980" w:rsidRDefault="00FD66D4" w:rsidP="00E97B0D">
            <w:pPr>
              <w:spacing w:after="0" w:line="240" w:lineRule="auto"/>
              <w:jc w:val="center"/>
              <w:rPr>
                <w:sz w:val="28"/>
                <w:szCs w:val="28"/>
                <w:lang w:val="ru-RU"/>
              </w:rPr>
            </w:pPr>
            <w:r w:rsidRPr="00380980">
              <w:rPr>
                <w:color w:val="000000"/>
                <w:sz w:val="28"/>
                <w:szCs w:val="28"/>
                <w:lang w:val="ru-RU"/>
              </w:rPr>
              <w:t>2</w:t>
            </w:r>
          </w:p>
        </w:tc>
        <w:tc>
          <w:tcPr>
            <w:tcW w:w="28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A00AC7" w:rsidRDefault="00FD66D4" w:rsidP="00E97B0D">
            <w:pPr>
              <w:spacing w:after="0" w:line="240" w:lineRule="auto"/>
              <w:ind w:firstLine="277"/>
              <w:jc w:val="both"/>
              <w:rPr>
                <w:sz w:val="28"/>
                <w:szCs w:val="28"/>
                <w:lang w:val="ru-RU"/>
              </w:rPr>
            </w:pPr>
            <w:r w:rsidRPr="00A00AC7">
              <w:rPr>
                <w:color w:val="000000"/>
                <w:sz w:val="28"/>
                <w:szCs w:val="28"/>
                <w:lang w:val="ru-RU"/>
              </w:rPr>
              <w:t>Көрсетілетін қызметті берушінің, Мемлекеттік корпорацияның және ақпараттық объектілердің мемлекеттік қызмет көрсету тәсілдері</w:t>
            </w:r>
          </w:p>
        </w:tc>
        <w:tc>
          <w:tcPr>
            <w:tcW w:w="6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1) көрсетілетін қызметті беруші арқылы;</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2) «Азаматтарға арналған үкімет» мемлекеттік корпорациясы» коммерциялық емес акционерлік қоғамы арқылы</w:t>
            </w:r>
            <w:del w:id="6" w:author="Абзалбек Гульмира Сундетбаевна" w:date="2025-09-03T16:28:00Z">
              <w:r w:rsidRPr="00A00AC7" w:rsidDel="00957A9F">
                <w:rPr>
                  <w:color w:val="000000"/>
                  <w:sz w:val="28"/>
                  <w:szCs w:val="28"/>
                  <w:lang w:val="ru-RU"/>
                </w:rPr>
                <w:br/>
              </w:r>
            </w:del>
            <w:r w:rsidRPr="00A00AC7">
              <w:rPr>
                <w:color w:val="000000"/>
                <w:sz w:val="28"/>
                <w:szCs w:val="28"/>
                <w:lang w:val="ru-RU"/>
              </w:rPr>
              <w:t>(бұдан әрі – Мемлекеттік корпорация);</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3) «электрондық үкіметтің» веб-порталы арқылы www. egov. kz (бұдан әрі – портал);</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4) ақпараттық технологиялар объектілері арқылы «Салық төлеушінің кеңсесі» веб-қосымшасы</w:t>
            </w:r>
            <w:del w:id="7" w:author="Абзалбек Гульмира Сундетбаевна" w:date="2025-09-03T16:41:00Z">
              <w:r w:rsidRPr="00A00AC7" w:rsidDel="00D46DE1">
                <w:rPr>
                  <w:color w:val="000000"/>
                  <w:sz w:val="28"/>
                  <w:szCs w:val="28"/>
                  <w:lang w:val="ru-RU"/>
                </w:rPr>
                <w:delText>(</w:delText>
              </w:r>
            </w:del>
            <w:r w:rsidRPr="00380980">
              <w:rPr>
                <w:color w:val="000000"/>
                <w:sz w:val="28"/>
                <w:szCs w:val="28"/>
                <w:lang w:val="ru-RU"/>
              </w:rPr>
              <w:t>www. кабинет. кгд. үкімет kz.</w:t>
            </w:r>
            <w:del w:id="8" w:author="Абзалбек Гульмира Сундетбаевна" w:date="2025-09-03T16:41:00Z">
              <w:r w:rsidRPr="00A00AC7" w:rsidDel="00D46DE1">
                <w:rPr>
                  <w:color w:val="000000"/>
                  <w:sz w:val="28"/>
                  <w:szCs w:val="28"/>
                  <w:lang w:val="ru-RU"/>
                </w:rPr>
                <w:delText>)</w:delText>
              </w:r>
            </w:del>
            <w:r w:rsidRPr="00A00AC7">
              <w:rPr>
                <w:color w:val="000000"/>
                <w:sz w:val="28"/>
                <w:szCs w:val="28"/>
                <w:lang w:val="ru-RU"/>
              </w:rPr>
              <w:t>(бұдан әрі - Салық төлеуші ​​кеңсесі).</w:t>
            </w:r>
          </w:p>
        </w:tc>
      </w:tr>
      <w:tr w:rsidR="00FD66D4" w:rsidRPr="00AB437B" w:rsidTr="00E97B0D">
        <w:trPr>
          <w:trHeight w:val="30"/>
          <w:tblCellSpacing w:w="0" w:type="auto"/>
        </w:trPr>
        <w:tc>
          <w:tcPr>
            <w:tcW w:w="6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380980" w:rsidRDefault="00FD66D4" w:rsidP="00E97B0D">
            <w:pPr>
              <w:spacing w:after="0" w:line="240" w:lineRule="auto"/>
              <w:jc w:val="center"/>
              <w:rPr>
                <w:sz w:val="28"/>
                <w:szCs w:val="28"/>
                <w:lang w:val="ru-RU"/>
              </w:rPr>
            </w:pPr>
            <w:r w:rsidRPr="00380980">
              <w:rPr>
                <w:color w:val="000000"/>
                <w:sz w:val="28"/>
                <w:szCs w:val="28"/>
                <w:lang w:val="ru-RU"/>
              </w:rPr>
              <w:t>3</w:t>
            </w:r>
          </w:p>
        </w:tc>
        <w:tc>
          <w:tcPr>
            <w:tcW w:w="28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380980" w:rsidRDefault="00FD66D4" w:rsidP="00E97B0D">
            <w:pPr>
              <w:spacing w:after="0" w:line="240" w:lineRule="auto"/>
              <w:ind w:firstLine="277"/>
              <w:jc w:val="both"/>
              <w:rPr>
                <w:sz w:val="28"/>
                <w:szCs w:val="28"/>
                <w:lang w:val="ru-RU"/>
              </w:rPr>
            </w:pPr>
            <w:r w:rsidRPr="00380980">
              <w:rPr>
                <w:color w:val="000000"/>
                <w:sz w:val="28"/>
                <w:szCs w:val="28"/>
                <w:lang w:val="ru-RU"/>
              </w:rPr>
              <w:t>Мемлекеттік қызметтерді көрсету мерзімдері</w:t>
            </w:r>
          </w:p>
        </w:tc>
        <w:tc>
          <w:tcPr>
            <w:tcW w:w="6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1) көрсетілетін қызметті алушы құжаттарды тапсырған күннен бастап 2 (екі) жұмыс күні ішінде;</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2) көрсетілетін қызметті алушының Мемлекеттік корпорацияға құжаттар топтамасын тапсыруы үшін күтудің рұқсат етілген ең ұзақ уақыты 15 (он бес) минутты құрайды;</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3) Мемлекеттік корпорацияның көрсетілетін қызметті алушыға қызмет көрсетуінің рұқсат етілген ең ұзақ уақыты 15 (он бес) минутты құрайды.</w:t>
            </w:r>
          </w:p>
        </w:tc>
      </w:tr>
      <w:tr w:rsidR="00FD66D4" w:rsidRPr="00A00AC7" w:rsidTr="00E97B0D">
        <w:trPr>
          <w:trHeight w:val="30"/>
          <w:tblCellSpacing w:w="0" w:type="auto"/>
        </w:trPr>
        <w:tc>
          <w:tcPr>
            <w:tcW w:w="6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380980" w:rsidRDefault="00FD66D4" w:rsidP="00E97B0D">
            <w:pPr>
              <w:spacing w:after="0" w:line="240" w:lineRule="auto"/>
              <w:jc w:val="center"/>
              <w:rPr>
                <w:sz w:val="28"/>
                <w:szCs w:val="28"/>
                <w:lang w:val="ru-RU"/>
              </w:rPr>
            </w:pPr>
            <w:r w:rsidRPr="00380980">
              <w:rPr>
                <w:color w:val="000000"/>
                <w:sz w:val="28"/>
                <w:szCs w:val="28"/>
                <w:lang w:val="ru-RU"/>
              </w:rPr>
              <w:lastRenderedPageBreak/>
              <w:t>4</w:t>
            </w:r>
          </w:p>
        </w:tc>
        <w:tc>
          <w:tcPr>
            <w:tcW w:w="28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380980" w:rsidRDefault="00FD66D4" w:rsidP="00E97B0D">
            <w:pPr>
              <w:spacing w:after="0" w:line="240" w:lineRule="auto"/>
              <w:ind w:firstLine="277"/>
              <w:jc w:val="both"/>
              <w:rPr>
                <w:sz w:val="28"/>
                <w:szCs w:val="28"/>
                <w:lang w:val="ru-RU"/>
              </w:rPr>
            </w:pPr>
            <w:r w:rsidRPr="00380980">
              <w:rPr>
                <w:color w:val="000000"/>
                <w:sz w:val="28"/>
                <w:szCs w:val="28"/>
                <w:lang w:val="ru-RU"/>
              </w:rPr>
              <w:t>Мемлекеттік қызметті көрсету нысаны</w:t>
            </w:r>
          </w:p>
        </w:tc>
        <w:tc>
          <w:tcPr>
            <w:tcW w:w="6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380980" w:rsidRDefault="00FD66D4" w:rsidP="00E97B0D">
            <w:pPr>
              <w:spacing w:after="0" w:line="240" w:lineRule="auto"/>
              <w:ind w:firstLine="403"/>
              <w:jc w:val="both"/>
              <w:rPr>
                <w:sz w:val="28"/>
                <w:szCs w:val="28"/>
                <w:lang w:val="ru-RU"/>
              </w:rPr>
            </w:pPr>
            <w:r w:rsidRPr="00380980">
              <w:rPr>
                <w:color w:val="000000"/>
                <w:sz w:val="28"/>
                <w:szCs w:val="28"/>
                <w:lang w:val="ru-RU"/>
              </w:rPr>
              <w:t>Электрондық (ішінара автоматтандырылған) / қағаз.</w:t>
            </w:r>
          </w:p>
        </w:tc>
      </w:tr>
      <w:tr w:rsidR="00FD66D4" w:rsidRPr="00AB437B" w:rsidTr="00E97B0D">
        <w:trPr>
          <w:trHeight w:val="30"/>
          <w:tblCellSpacing w:w="0" w:type="auto"/>
        </w:trPr>
        <w:tc>
          <w:tcPr>
            <w:tcW w:w="6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380980" w:rsidRDefault="00FD66D4" w:rsidP="00E97B0D">
            <w:pPr>
              <w:spacing w:after="0" w:line="240" w:lineRule="auto"/>
              <w:jc w:val="center"/>
              <w:rPr>
                <w:sz w:val="28"/>
                <w:szCs w:val="28"/>
                <w:lang w:val="ru-RU"/>
              </w:rPr>
            </w:pPr>
            <w:r w:rsidRPr="00380980">
              <w:rPr>
                <w:color w:val="000000"/>
                <w:sz w:val="28"/>
                <w:szCs w:val="28"/>
                <w:lang w:val="ru-RU"/>
              </w:rPr>
              <w:t>5</w:t>
            </w:r>
          </w:p>
        </w:tc>
        <w:tc>
          <w:tcPr>
            <w:tcW w:w="28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380980" w:rsidRDefault="00FD66D4" w:rsidP="00E97B0D">
            <w:pPr>
              <w:spacing w:after="0" w:line="240" w:lineRule="auto"/>
              <w:ind w:firstLine="277"/>
              <w:jc w:val="both"/>
              <w:rPr>
                <w:sz w:val="28"/>
                <w:szCs w:val="28"/>
                <w:lang w:val="ru-RU"/>
              </w:rPr>
            </w:pPr>
            <w:r w:rsidRPr="00380980">
              <w:rPr>
                <w:color w:val="000000"/>
                <w:sz w:val="28"/>
                <w:szCs w:val="28"/>
                <w:lang w:val="ru-RU"/>
              </w:rPr>
              <w:t>Мемлекеттік қызмет көрсету нәтижесі</w:t>
            </w:r>
          </w:p>
        </w:tc>
        <w:tc>
          <w:tcPr>
            <w:tcW w:w="6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1) осы бұйрыққа 3-қосымшаға сәйкес нысан бойынша өзінің резиденттігін растайтын құжатты немесе оның телнұсқасын беру;</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2) осы Тізбенің 9-тармағында көзделген жағдайларда және негіздер бойынша осы бұйрыққа 5-қосымшаға сәйкес нысан бойынша мемлекеттік қызметті көрсетуден дәлелді бас тарту.</w:t>
            </w:r>
          </w:p>
        </w:tc>
      </w:tr>
      <w:tr w:rsidR="00FD66D4" w:rsidRPr="00AB437B" w:rsidTr="00E97B0D">
        <w:trPr>
          <w:trHeight w:val="30"/>
          <w:tblCellSpacing w:w="0" w:type="auto"/>
        </w:trPr>
        <w:tc>
          <w:tcPr>
            <w:tcW w:w="6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380980" w:rsidRDefault="00FD66D4" w:rsidP="00E97B0D">
            <w:pPr>
              <w:spacing w:after="0" w:line="240" w:lineRule="auto"/>
              <w:jc w:val="center"/>
              <w:rPr>
                <w:sz w:val="28"/>
                <w:szCs w:val="28"/>
                <w:lang w:val="ru-RU"/>
              </w:rPr>
            </w:pPr>
            <w:r w:rsidRPr="00380980">
              <w:rPr>
                <w:color w:val="000000"/>
                <w:sz w:val="28"/>
                <w:szCs w:val="28"/>
                <w:lang w:val="ru-RU"/>
              </w:rPr>
              <w:t>6</w:t>
            </w:r>
          </w:p>
        </w:tc>
        <w:tc>
          <w:tcPr>
            <w:tcW w:w="28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A00AC7" w:rsidRDefault="00FD66D4" w:rsidP="00E97B0D">
            <w:pPr>
              <w:spacing w:after="0" w:line="240" w:lineRule="auto"/>
              <w:ind w:firstLine="277"/>
              <w:jc w:val="both"/>
              <w:rPr>
                <w:sz w:val="28"/>
                <w:szCs w:val="28"/>
                <w:lang w:val="ru-RU"/>
              </w:rPr>
            </w:pPr>
            <w:r w:rsidRPr="00A00AC7">
              <w:rPr>
                <w:color w:val="000000"/>
                <w:sz w:val="28"/>
                <w:szCs w:val="28"/>
                <w:lang w:val="ru-RU"/>
              </w:rPr>
              <w:t>Мемлекеттік қызметті көрсету кезінде көрсетілетін қызметті алушыдан алынатын алым мөлшері және Қазақстан Республикасының заңнамасында көзделген жағдайларда оны алу тәсілдері</w:t>
            </w:r>
          </w:p>
        </w:tc>
        <w:tc>
          <w:tcPr>
            <w:tcW w:w="6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«Астана» халықаралық қаржы орталығының (бұдан әрі – АХҚО) инвестициялық резиденті болып табылатын шетелдікті немесе азаматтығы жоқ адамды қоспағанда, мемлекеттік қызмет тегін көрсетіледі.</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АХҚО-ның инвестициялық резиденті болып табылатын шетелдіктің немесе азаматтығы жоқ адамның резиденттігін растайтын құжатты бергені үшін алым республикалық бюджет туралы заңда белгіленген және мемлекеттік баж төленген күні қолданыста болатын 7000 айлық есептік көрсеткішті құрайды.</w:t>
            </w:r>
          </w:p>
        </w:tc>
      </w:tr>
      <w:tr w:rsidR="00FD66D4" w:rsidRPr="00AB437B" w:rsidTr="00E97B0D">
        <w:trPr>
          <w:trHeight w:val="30"/>
          <w:tblCellSpacing w:w="0" w:type="auto"/>
        </w:trPr>
        <w:tc>
          <w:tcPr>
            <w:tcW w:w="6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380980" w:rsidRDefault="00FD66D4" w:rsidP="00E97B0D">
            <w:pPr>
              <w:spacing w:after="0" w:line="240" w:lineRule="auto"/>
              <w:jc w:val="center"/>
              <w:rPr>
                <w:sz w:val="28"/>
                <w:szCs w:val="28"/>
                <w:lang w:val="ru-RU"/>
              </w:rPr>
            </w:pPr>
            <w:r w:rsidRPr="00380980">
              <w:rPr>
                <w:color w:val="000000"/>
                <w:sz w:val="28"/>
                <w:szCs w:val="28"/>
                <w:lang w:val="ru-RU"/>
              </w:rPr>
              <w:t>7</w:t>
            </w:r>
          </w:p>
        </w:tc>
        <w:tc>
          <w:tcPr>
            <w:tcW w:w="28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A00AC7" w:rsidRDefault="00FD66D4" w:rsidP="00E97B0D">
            <w:pPr>
              <w:spacing w:after="0" w:line="240" w:lineRule="auto"/>
              <w:ind w:firstLine="277"/>
              <w:jc w:val="both"/>
              <w:rPr>
                <w:sz w:val="28"/>
                <w:szCs w:val="28"/>
                <w:lang w:val="ru-RU"/>
              </w:rPr>
            </w:pPr>
            <w:r w:rsidRPr="00A00AC7">
              <w:rPr>
                <w:color w:val="000000"/>
                <w:sz w:val="28"/>
                <w:szCs w:val="28"/>
                <w:lang w:val="ru-RU"/>
              </w:rPr>
              <w:t>Көрсетілетін қызметті берушінің, Мемлекеттік корпорацияның және ақпараттық объектілердің жұмыс уақыты</w:t>
            </w:r>
          </w:p>
        </w:tc>
        <w:tc>
          <w:tcPr>
            <w:tcW w:w="6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1) көрсетілетін қызметті беруші – Қазақстан Республикасының Еңбек кодексіне (бұдан әрі – Еңбек кодексі) және «Қазақстан Республикасындағы мерекелер туралы» Қазақстан Республикасының Заңына (бұдан әрі – Қазақстан Республикасындағы мерекелер туралы» Заңына) сәйкес демалыс және мереке күндерін қоспағанда, дүйсенбіден бастап жұманы қоса алғанда, сағат 8.30-дан 18.00-ге дейін түскі үзіліспен сағат 13.00-ден 14.30-ға дейін.</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Мемлекеттік қызмет алдын ала тіркеусіз немесе жеделдетілген қызмет көрсетусіз кезек тәртібімен көрсетіледі.</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2) Мемлекеттік корпорация – мереке және Еңбек кодекстеріне сәйкес мереке және демалыс күндерін қоспағанда, дүйсенбіден бастап жұманы қоса алғанда сағат 9.00-ден 18.00-ге дейін үзіліссіз, Мемлекеттік корпорацияның халыққа қызмет көрсету жөніндегі кезекші бөлімдері дүйсенбіден жұманы қоса алғанда сағат 9.00-ден 20.00-ге дейін және сенбі күні сағат 9.00-ден 13.00-ге дейін.</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lastRenderedPageBreak/>
              <w:t>Қабылдау жеделдетілген қызмет көрсетусіз электрондық кезек тәртібімен жүзеге асырылады; портал арқылы электронды кезекті брондау мүмкіндігі бар;</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3) портал – жөндеу жұмыстарын жүргізуге байланысты техникалық үзілістерді қоспағанда, тәулік бойы (көрсетілетін қызметті алушы Еңбек кодексіне және «Мерекелер туралы» Заңға сәйкес жұмыс уақыты аяқталған соң, демалыс және мереке күндері жүгінген жағдайда, өтінішті қабылдау және мемлекеттік қызметті көрсету нәтижесі келесі жұмыс күні беріледі);</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4) «Салық төлеуші ​​кабинеті» веб-қосымшалары – жөндеу жұмыстарын жүргізуге байланысты техникалық үзілістерді қоспағанда, тәулік бойы (көрсетілетін қызметті алушы Еңбек кодексіне және «Мерекелер туралы» Заңға сәйкес жұмыс уақыты аяқталғаннан кейін, демалыс және мереке күндері жүгінген жағдайда, өтінішті қабылдау және мемлекеттік қызметті көрсету нәтижесі келесі жұмыс күні беріледі).</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Мемлекеттік қызмет көрсетілетін орындардың мекенжайлары интернет-ресурста орналастырылған:</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1) қызмет провайдері www. кгд. үкімет kz;</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2) Мемлекеттік корпорация: www.gov4c.kz;</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3) www. egov.kz;</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4) «Салық төлеушінің кабинеті» веб-қосымшалары.</w:t>
            </w:r>
          </w:p>
        </w:tc>
      </w:tr>
      <w:tr w:rsidR="00FD66D4" w:rsidRPr="00AB437B" w:rsidTr="00E97B0D">
        <w:trPr>
          <w:trHeight w:val="30"/>
          <w:tblCellSpacing w:w="0" w:type="auto"/>
        </w:trPr>
        <w:tc>
          <w:tcPr>
            <w:tcW w:w="6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380980" w:rsidRDefault="00FD66D4" w:rsidP="00E97B0D">
            <w:pPr>
              <w:spacing w:after="0" w:line="240" w:lineRule="auto"/>
              <w:jc w:val="center"/>
              <w:rPr>
                <w:sz w:val="28"/>
                <w:szCs w:val="28"/>
                <w:lang w:val="ru-RU"/>
              </w:rPr>
            </w:pPr>
            <w:r w:rsidRPr="00380980">
              <w:rPr>
                <w:color w:val="000000"/>
                <w:sz w:val="28"/>
                <w:szCs w:val="28"/>
                <w:lang w:val="ru-RU"/>
              </w:rPr>
              <w:lastRenderedPageBreak/>
              <w:t>8</w:t>
            </w:r>
          </w:p>
        </w:tc>
        <w:tc>
          <w:tcPr>
            <w:tcW w:w="28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A00AC7" w:rsidRDefault="00FD66D4" w:rsidP="00E97B0D">
            <w:pPr>
              <w:spacing w:after="0" w:line="240" w:lineRule="auto"/>
              <w:ind w:firstLine="277"/>
              <w:jc w:val="both"/>
              <w:rPr>
                <w:sz w:val="28"/>
                <w:szCs w:val="28"/>
                <w:lang w:val="ru-RU"/>
              </w:rPr>
            </w:pPr>
            <w:r w:rsidRPr="00A00AC7">
              <w:rPr>
                <w:color w:val="000000"/>
                <w:sz w:val="28"/>
                <w:szCs w:val="28"/>
                <w:lang w:val="ru-RU"/>
              </w:rPr>
              <w:t>Мемлекеттік қызметті көрсету үшін көрсетілетін қызметті алушыдан сұратылатын құжаттар мен мәліметтердің тізбесі</w:t>
            </w:r>
          </w:p>
        </w:tc>
        <w:tc>
          <w:tcPr>
            <w:tcW w:w="6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Көрсетілетін қызметті алушы немесе оның өкілі Қазақстан Республикасының азаматтық заңнамасына сәйкес берілген, өкілдің тиісті өкілеттіктері көрсетілген құжат негізінде әрекет еткен кезде:</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Мемлекеттік корпорацияға:</w:t>
            </w:r>
          </w:p>
          <w:p w:rsidR="00FD66D4" w:rsidRPr="00A00AC7" w:rsidRDefault="00FD66D4" w:rsidP="00E97B0D">
            <w:pPr>
              <w:spacing w:after="0" w:line="240" w:lineRule="auto"/>
              <w:ind w:firstLine="403"/>
              <w:jc w:val="both"/>
              <w:rPr>
                <w:sz w:val="28"/>
                <w:szCs w:val="28"/>
                <w:lang w:val="ru-RU"/>
              </w:rPr>
            </w:pPr>
            <w:del w:id="9" w:author="Абзалбек Гульмира Сундетбаевна" w:date="2025-09-03T16:28:00Z">
              <w:r w:rsidRPr="00A00AC7" w:rsidDel="00957A9F">
                <w:rPr>
                  <w:color w:val="000000"/>
                  <w:sz w:val="28"/>
                  <w:szCs w:val="28"/>
                  <w:lang w:val="ru-RU"/>
                </w:rPr>
                <w:delText xml:space="preserve"> </w:delText>
              </w:r>
            </w:del>
            <w:r w:rsidRPr="00A00AC7">
              <w:rPr>
                <w:color w:val="000000"/>
                <w:sz w:val="28"/>
                <w:szCs w:val="28"/>
                <w:lang w:val="ru-RU"/>
              </w:rPr>
              <w:t>1) осы бұйрыққа 3-қосымшаға сәйкес резиденттігін растауға салықтық өтінішті (бұдан әрі – салықтық өтініш);</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 xml:space="preserve">2) қосымша, тиiмдi басқару орны Қазақстан Республикасына ауысқан резидент емес заңды тұлғалар үшiн – заңды тұлғаның тиiмдi басқару орнының (нақты басқару органының орналасқан жерiнiң) Қазақстан Республикасында болуын растайтын құжаттың нотариат куәландырған </w:t>
            </w:r>
            <w:r w:rsidRPr="00A00AC7">
              <w:rPr>
                <w:color w:val="000000"/>
                <w:sz w:val="28"/>
                <w:szCs w:val="28"/>
                <w:lang w:val="ru-RU"/>
              </w:rPr>
              <w:lastRenderedPageBreak/>
              <w:t>көшiрмесi (директорлар кеңесiнiң жалпы жиналысының хаттамалары немесе осыған ұқсас органның жалпы жиналысының хаттамалары, сондай-ақ оның негiзгi басқару орнын немесе оның орналасқан жерiн көрсететiн және басқа да құжаттарды, сондай-ақ бақылауды жүзеге асыратын жерiн көрсететiн және өзге де құжаттар); заңды тұлғаның кәсiпкерлiк қызметiн жүзеге асыру үшiн қажеттi стратегиялық коммерциялық шешiмдердi қабылдау) - оның тиiмдi басқару орны Қазақстан Республикасында орналасқан негiзiнде резидент болып табылатын шетелдiк заңды тұлғалар;</w:t>
            </w:r>
          </w:p>
          <w:p w:rsidR="00FD66D4" w:rsidRPr="00A00AC7" w:rsidRDefault="00FD66D4" w:rsidP="00E97B0D">
            <w:pPr>
              <w:spacing w:after="0" w:line="240" w:lineRule="auto"/>
              <w:ind w:firstLine="403"/>
              <w:jc w:val="both"/>
              <w:rPr>
                <w:color w:val="000000"/>
                <w:sz w:val="28"/>
                <w:szCs w:val="28"/>
                <w:lang w:val="ru-RU"/>
              </w:rPr>
            </w:pPr>
            <w:r w:rsidRPr="00A00AC7">
              <w:rPr>
                <w:color w:val="000000"/>
                <w:sz w:val="28"/>
                <w:szCs w:val="28"/>
                <w:lang w:val="ru-RU"/>
              </w:rPr>
              <w:t>3) резиденттер болып табылатын шетелдіктер мен азаматтығы жоқ адамдар үшін – нотариалды куәландырылған көшірмелері:</w:t>
            </w:r>
          </w:p>
          <w:p w:rsidR="00FD66D4" w:rsidRPr="00A00AC7" w:rsidRDefault="00FD66D4" w:rsidP="00E97B0D">
            <w:pPr>
              <w:spacing w:after="0" w:line="240" w:lineRule="auto"/>
              <w:ind w:firstLine="403"/>
              <w:jc w:val="both"/>
              <w:rPr>
                <w:color w:val="000000"/>
                <w:sz w:val="28"/>
                <w:szCs w:val="28"/>
                <w:lang w:val="ru-RU"/>
              </w:rPr>
            </w:pPr>
            <w:r w:rsidRPr="00A00AC7">
              <w:rPr>
                <w:color w:val="000000"/>
                <w:sz w:val="28"/>
                <w:szCs w:val="28"/>
                <w:lang w:val="ru-RU"/>
              </w:rPr>
              <w:t>тұлғаның жеке басын куәландыратын деректердің жазбалары және Қазақстан Республикасында болу және кету күндері туралы мәліметтер бар шетелдік паспорттың немесе азаматтығы жоқ адамның куәлігінің беттері;</w:t>
            </w:r>
          </w:p>
          <w:p w:rsidR="00FD66D4" w:rsidRPr="00A00AC7" w:rsidRDefault="00FD66D4" w:rsidP="00E97B0D">
            <w:pPr>
              <w:spacing w:after="0" w:line="240" w:lineRule="auto"/>
              <w:ind w:firstLine="403"/>
              <w:jc w:val="both"/>
              <w:rPr>
                <w:color w:val="000000"/>
                <w:sz w:val="28"/>
                <w:szCs w:val="28"/>
                <w:lang w:val="ru-RU"/>
              </w:rPr>
            </w:pPr>
            <w:r w:rsidRPr="00A00AC7">
              <w:rPr>
                <w:color w:val="000000"/>
                <w:sz w:val="28"/>
                <w:szCs w:val="28"/>
                <w:lang w:val="ru-RU"/>
              </w:rPr>
              <w:t>Қазақстан Республикасында тұруға ықтиярхат (бар болса);</w:t>
            </w:r>
          </w:p>
          <w:p w:rsidR="00FD66D4" w:rsidRPr="00A00AC7" w:rsidRDefault="00FD66D4" w:rsidP="00E97B0D">
            <w:pPr>
              <w:spacing w:after="0" w:line="240" w:lineRule="auto"/>
              <w:ind w:firstLine="403"/>
              <w:jc w:val="both"/>
              <w:rPr>
                <w:color w:val="000000"/>
                <w:sz w:val="28"/>
                <w:szCs w:val="28"/>
                <w:lang w:val="ru-RU"/>
              </w:rPr>
            </w:pPr>
            <w:r w:rsidRPr="00A00AC7">
              <w:rPr>
                <w:color w:val="000000"/>
                <w:sz w:val="28"/>
                <w:szCs w:val="28"/>
                <w:lang w:val="ru-RU"/>
              </w:rPr>
              <w:t>Қазақстан Республикасында болу және Қазақстан Республикасынан кету күндері туралы белгілері бар Қазақстан Республикасында болу мерзімін растайтын құжат (виза немесе басқа құжаттар). Егер мұндай құжаттың түпнұсқасы ұсынылса, нотариалды куәландыру талап етілмейді;</w:t>
            </w:r>
          </w:p>
          <w:p w:rsidR="00FD66D4" w:rsidRPr="00A00AC7" w:rsidRDefault="00FD66D4" w:rsidP="00E97B0D">
            <w:pPr>
              <w:spacing w:after="0" w:line="240" w:lineRule="auto"/>
              <w:ind w:firstLine="403"/>
              <w:jc w:val="both"/>
              <w:rPr>
                <w:color w:val="000000"/>
                <w:sz w:val="28"/>
                <w:szCs w:val="28"/>
                <w:lang w:val="ru-RU"/>
              </w:rPr>
            </w:pPr>
            <w:r w:rsidRPr="00A00AC7">
              <w:rPr>
                <w:color w:val="000000"/>
                <w:sz w:val="28"/>
                <w:szCs w:val="28"/>
                <w:lang w:val="ru-RU"/>
              </w:rPr>
              <w:t>4) Қазақстан Республикасында өмірлік мүдделер орталығының болуы негізінде Қазақстан Республикасының резиденті болып табылатын шетелдіктің және азаматтығы жоқ адамның резиденттігін растауға – Қазақстан Республикасы Салық кодексінің 222-бабының 3-тармағында көрсетілген шарттарды растайтын нотариалды куәландырылған құжаттарды;</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5) көрсетілетін қызметті алушы жүгінген кезде</w:t>
            </w:r>
            <w:ins w:id="10" w:author="Алтаева Наргиз Фархатқызы" w:date="2025-09-03T17:47:00Z">
              <w:r>
                <w:rPr>
                  <w:color w:val="000000"/>
                  <w:sz w:val="28"/>
                  <w:szCs w:val="28"/>
                  <w:lang w:val="ru-RU"/>
                </w:rPr>
                <w:t xml:space="preserve"> </w:t>
              </w:r>
            </w:ins>
            <w:r w:rsidRPr="00A00AC7">
              <w:rPr>
                <w:color w:val="000000"/>
                <w:sz w:val="28"/>
                <w:szCs w:val="28"/>
                <w:lang w:val="ru-RU"/>
              </w:rPr>
              <w:t>– «Астана» халықаралық қаржы орталығының инвестициялық резиденті болып табылатын шетелдік немесе азаматтығы жоқ тұлға:</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lastRenderedPageBreak/>
              <w:t>осы бұйрыққа 3-қосымшаға сәйкес нысан бойынша резиденттігін растау туралы салықтық өтініш (бұдан әрі – салықтық өтініш);</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нотариалды куәландырылған шетелдік паспорттың немесе азаматтығы жоқ адамның куәлігінің электрондық көшірмесі;</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Қазақстан Республикасында болу мерзімін растайтын құжаттың нотариалды куәландырылған электрондық көшірмесі (виза немесе басқа құжаттар);</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резиденттігін растайтын құжатты бергені үшін алымның төленгенін растайтын электрондық құжат;</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АХҚО-ның инвестициялық салық резидентілігі бағдарламасына сәйкес инвестицияларды іске асыру туралы АХҚО актісінде белгіленген нысан бойынша тиісті кезеңге АХҚО әкімшілігі берген электрондық растау хаты;</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шетелдік немесе азаматтығы жоқ адам АХҚО инвестициялық салық резиденті бағдарламасына қатысуға бастапқы өтініш бергенге дейінгі соңғы жиырма жыл ішінде Қазақстан Республикасының азаматтығы тоқтатылған тұлға болып табылмайтыны туралы ішкі істер органы берген электрондық растау хаты.</w:t>
            </w:r>
            <w:r>
              <w:rPr>
                <w:color w:val="000000"/>
                <w:sz w:val="28"/>
                <w:szCs w:val="28"/>
                <w:lang w:val="ru-RU"/>
              </w:rPr>
              <w:br/>
            </w:r>
            <w:r w:rsidRPr="00A00AC7">
              <w:rPr>
                <w:color w:val="000000"/>
                <w:sz w:val="28"/>
                <w:szCs w:val="28"/>
                <w:lang w:val="ru-RU"/>
              </w:rPr>
              <w:t>Осы тармақтың мақсаттары үшін ішкі істер органы берген растау хатында шетелдіктің төлқұжатындағы немесе азаматтығы жоқ адамның куәлігінің мәліметтері болуы тиіс.</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Бастапқы өтініш бойынша резиденттігін растайтын құжатты беру кезінде, одан кейін резиденттігін растауға салықтық өтініш берген кезде ішкі істер органы берген растау хатын ұсыну талап етілмейді.</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Резиденттікті растайтын құжаттың телнұсқасын алу үшін:</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Мемлекеттік корпорацияға:</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осы бұйрыққа 3-қосымшаға сәйкес салық декларациясын;</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порталға, Салық төлеуші ​​кеңсесіне:</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осы бұйрыққа 3-қосымшаға сәйкес электрондық құжат нысанындағы салық декларациясы.</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lastRenderedPageBreak/>
              <w:t>Көрсетілетін қызметті берушілер «электрондық үкімет» веб-порталында тіркелген пайдаланушының ұялы телефонының абоненттік нөмірі арқылы бір реттік парольді жіберу немесе «электрондық үкімет» веб-порталының хабарламасына жауап ретінде қысқа мәтіндік хабарлама жіберу арқылы көрсетілетін құжат иесінің келісімі бойынша енгізілген интеграция арқылы цифрлық құжаттама қызметінен цифрлық құжаттарды алады.</w:t>
            </w:r>
          </w:p>
        </w:tc>
      </w:tr>
      <w:tr w:rsidR="00FD66D4" w:rsidRPr="00AB437B" w:rsidTr="00E97B0D">
        <w:trPr>
          <w:trHeight w:val="30"/>
          <w:tblCellSpacing w:w="0" w:type="auto"/>
        </w:trPr>
        <w:tc>
          <w:tcPr>
            <w:tcW w:w="6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255279" w:rsidRDefault="00FD66D4" w:rsidP="00E97B0D">
            <w:pPr>
              <w:spacing w:after="0" w:line="240" w:lineRule="auto"/>
              <w:jc w:val="center"/>
              <w:rPr>
                <w:sz w:val="28"/>
                <w:szCs w:val="28"/>
                <w:lang w:val="ru-RU"/>
              </w:rPr>
            </w:pPr>
            <w:r w:rsidRPr="00255279">
              <w:rPr>
                <w:color w:val="000000"/>
                <w:sz w:val="28"/>
                <w:szCs w:val="28"/>
                <w:lang w:val="ru-RU"/>
              </w:rPr>
              <w:lastRenderedPageBreak/>
              <w:t>9</w:t>
            </w:r>
          </w:p>
        </w:tc>
        <w:tc>
          <w:tcPr>
            <w:tcW w:w="28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A00AC7" w:rsidRDefault="00FD66D4" w:rsidP="00E97B0D">
            <w:pPr>
              <w:spacing w:after="0" w:line="240" w:lineRule="auto"/>
              <w:ind w:firstLine="277"/>
              <w:jc w:val="both"/>
              <w:rPr>
                <w:sz w:val="28"/>
                <w:szCs w:val="28"/>
                <w:lang w:val="ru-RU"/>
              </w:rPr>
            </w:pPr>
            <w:r w:rsidRPr="00A00AC7">
              <w:rPr>
                <w:color w:val="000000"/>
                <w:sz w:val="28"/>
                <w:szCs w:val="28"/>
                <w:lang w:val="ru-RU"/>
              </w:rPr>
              <w:t>Мемлекеттік қызметті көрсетуден бас тарту негіздері Қазақстан Республикасының заңдарында белгіленген</w:t>
            </w:r>
          </w:p>
        </w:tc>
        <w:tc>
          <w:tcPr>
            <w:tcW w:w="6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A00AC7" w:rsidRDefault="00FD66D4" w:rsidP="00E97B0D">
            <w:pPr>
              <w:spacing w:after="0" w:line="240" w:lineRule="auto"/>
              <w:ind w:firstLine="403"/>
              <w:jc w:val="both"/>
              <w:rPr>
                <w:color w:val="000000"/>
                <w:sz w:val="28"/>
                <w:szCs w:val="28"/>
                <w:lang w:val="ru-RU"/>
              </w:rPr>
            </w:pPr>
            <w:r w:rsidRPr="00A00AC7">
              <w:rPr>
                <w:color w:val="000000"/>
                <w:sz w:val="28"/>
                <w:szCs w:val="28"/>
                <w:lang w:val="ru-RU"/>
              </w:rPr>
              <w:t>1) Қазақстан Республикасы Салық кодексінің 222 және 223-баптарының талаптарын сақтамау;</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2) көрсетілетін қызметті алушы мемлекеттік қызметті алу үшін ұсынған құжаттарда және (немесе) оларда қамтылған деректерде (мәліметтерде) дәлсіздікті анықтау;</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3) көрсетілетін қызметті алушының және (немесе) мемлекеттік қызметті көрсету үшін қажетті ұсынылған материалдардың, объектілердің, деректер мен мәліметтердің осы Қағидалардың талаптарына сәйкес келмеуі;</w:t>
            </w:r>
          </w:p>
          <w:p w:rsidR="00FD66D4" w:rsidRPr="00A00AC7" w:rsidRDefault="00FD66D4" w:rsidP="00E97B0D">
            <w:pPr>
              <w:spacing w:after="0" w:line="240" w:lineRule="auto"/>
              <w:ind w:firstLine="403"/>
              <w:jc w:val="both"/>
              <w:rPr>
                <w:sz w:val="28"/>
                <w:szCs w:val="28"/>
                <w:highlight w:val="yellow"/>
                <w:lang w:val="ru-RU"/>
              </w:rPr>
            </w:pPr>
            <w:r w:rsidRPr="00A00AC7">
              <w:rPr>
                <w:color w:val="000000"/>
                <w:sz w:val="28"/>
                <w:szCs w:val="28"/>
                <w:lang w:val="ru-RU"/>
              </w:rPr>
              <w:t>4) «Дербес деректер және оларды қорғау туралы» Қазақстан Республикасы Заңының 8-бабына сәйкес көрсетілетін қызметті алушының мемлекеттік қызметті көрсету үшін қажетті шектеулі дербес деректерге қол жеткізуге келісімінің болмауы.</w:t>
            </w:r>
          </w:p>
        </w:tc>
      </w:tr>
      <w:tr w:rsidR="00FD66D4" w:rsidRPr="00AB437B" w:rsidTr="00E97B0D">
        <w:trPr>
          <w:trHeight w:val="30"/>
          <w:tblCellSpacing w:w="0" w:type="auto"/>
        </w:trPr>
        <w:tc>
          <w:tcPr>
            <w:tcW w:w="6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5033F7" w:rsidRDefault="00FD66D4" w:rsidP="00E97B0D">
            <w:pPr>
              <w:spacing w:after="0" w:line="240" w:lineRule="auto"/>
              <w:jc w:val="center"/>
              <w:rPr>
                <w:sz w:val="28"/>
                <w:szCs w:val="28"/>
                <w:lang w:val="ru-RU"/>
              </w:rPr>
            </w:pPr>
            <w:r w:rsidRPr="005033F7">
              <w:rPr>
                <w:color w:val="000000"/>
                <w:sz w:val="28"/>
                <w:szCs w:val="28"/>
                <w:lang w:val="ru-RU"/>
              </w:rPr>
              <w:t>10</w:t>
            </w:r>
          </w:p>
        </w:tc>
        <w:tc>
          <w:tcPr>
            <w:tcW w:w="28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A00AC7" w:rsidRDefault="00FD66D4" w:rsidP="00E97B0D">
            <w:pPr>
              <w:spacing w:after="0" w:line="240" w:lineRule="auto"/>
              <w:ind w:firstLine="277"/>
              <w:jc w:val="both"/>
              <w:rPr>
                <w:sz w:val="28"/>
                <w:szCs w:val="28"/>
                <w:lang w:val="ru-RU"/>
              </w:rPr>
            </w:pPr>
            <w:r w:rsidRPr="00A00AC7">
              <w:rPr>
                <w:color w:val="000000"/>
                <w:sz w:val="28"/>
                <w:szCs w:val="28"/>
                <w:lang w:val="ru-RU"/>
              </w:rPr>
              <w:t>Мемлекеттік, оның ішінде электрондық нысанда және Мемлекеттік корпорация арқылы көрсетілетін қызметтерді көрсету ерекшеліктері ескерілетін өзге де талаптар</w:t>
            </w:r>
          </w:p>
        </w:tc>
        <w:tc>
          <w:tcPr>
            <w:tcW w:w="61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Қазақстан Республикасының Кодексіне сәйкес мынадай мәртебесі бар көрсетілетін қызметті алушылар үшін:</w:t>
            </w:r>
            <w:r w:rsidRPr="00A00AC7">
              <w:rPr>
                <w:color w:val="000000"/>
                <w:sz w:val="28"/>
                <w:szCs w:val="28"/>
                <w:lang w:val="ru-RU"/>
              </w:rPr>
              <w:br/>
              <w:t>«Халық денсаулығы және денсаулық сақтау жүйесі туралы» өз-өзіне қызмет көрсету, өз бетінше жүріп-тұру, навигациялау мүмкіндігін немесе мүмкіндігін толық немесе ішінара жоғалту, мемлекеттік қызметті көрсету үшін құжаттарды қабылдауды Мемлекеттік корпорация қызметкері тұрғылықты жеріне бара отырып, Бірыңғай электрондық пошта арқылы өтініш беру арқылы жүзеге асырады.</w:t>
            </w:r>
            <w:r w:rsidRPr="00A00AC7">
              <w:rPr>
                <w:color w:val="000000"/>
                <w:sz w:val="28"/>
                <w:szCs w:val="28"/>
                <w:lang w:val="ru-RU"/>
              </w:rPr>
              <w:br/>
              <w:t>байланыс орталығы 1414, 8 800 080 777 (қызметті Мемлекеттік корпорация арқылы көрсету кезінде).</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 xml:space="preserve">Көрсетілетін қызметті алушының электрондық цифрлық қолтаңбасы болған жағдайда портал арқылы және көрсетілетін қызметті берушінің </w:t>
            </w:r>
            <w:r w:rsidRPr="00A00AC7">
              <w:rPr>
                <w:color w:val="000000"/>
                <w:sz w:val="28"/>
                <w:szCs w:val="28"/>
                <w:lang w:val="ru-RU"/>
              </w:rPr>
              <w:lastRenderedPageBreak/>
              <w:t>"Салық төлеуші ​​кабинетіндегі" интернет-ресурсы арқылы электрондық нысанда мемлекеттік қызметті алу мүмкіндігі бар.</w:t>
            </w:r>
          </w:p>
          <w:p w:rsidR="00FD66D4" w:rsidRPr="00A00AC7" w:rsidRDefault="00FD66D4" w:rsidP="00E97B0D">
            <w:pPr>
              <w:spacing w:after="0" w:line="240" w:lineRule="auto"/>
              <w:ind w:firstLine="403"/>
              <w:jc w:val="both"/>
              <w:rPr>
                <w:sz w:val="28"/>
                <w:szCs w:val="28"/>
                <w:lang w:val="ru-RU"/>
              </w:rPr>
            </w:pPr>
            <w:r w:rsidRPr="00A00AC7">
              <w:rPr>
                <w:color w:val="000000"/>
                <w:sz w:val="28"/>
                <w:szCs w:val="28"/>
                <w:lang w:val="ru-RU"/>
              </w:rPr>
              <w:t>Көрсетілетін қызметті алушының порталдағы «жеке кабинеті», Бірыңғай байланыс орталығы арқылы қашықтықтан қол жеткізу режимінде мемлекеттік қызметті көрсету мәртебесі туралы ақпаратты алу мүмкіндігі бар.</w:t>
            </w:r>
          </w:p>
          <w:p w:rsidR="00FD66D4" w:rsidRPr="00A00AC7" w:rsidRDefault="00FD66D4" w:rsidP="00E97B0D">
            <w:pPr>
              <w:spacing w:after="0" w:line="240" w:lineRule="auto"/>
              <w:ind w:firstLine="403"/>
              <w:jc w:val="both"/>
              <w:rPr>
                <w:sz w:val="28"/>
                <w:szCs w:val="28"/>
                <w:lang w:val="ru-RU"/>
              </w:rPr>
            </w:pPr>
          </w:p>
        </w:tc>
      </w:tr>
    </w:tbl>
    <w:p w:rsidR="00FD66D4" w:rsidRPr="00A00AC7" w:rsidRDefault="00FD66D4" w:rsidP="00FD66D4">
      <w:pPr>
        <w:spacing w:after="0" w:line="240" w:lineRule="auto"/>
        <w:jc w:val="both"/>
        <w:rPr>
          <w:i/>
          <w:sz w:val="24"/>
          <w:szCs w:val="28"/>
          <w:lang w:val="ru-RU"/>
        </w:rPr>
      </w:pPr>
    </w:p>
    <w:p w:rsidR="00FD66D4" w:rsidRPr="00A00AC7" w:rsidRDefault="00FD66D4" w:rsidP="00FD66D4">
      <w:pPr>
        <w:spacing w:after="0" w:line="240" w:lineRule="auto"/>
        <w:jc w:val="both"/>
        <w:rPr>
          <w:sz w:val="24"/>
          <w:szCs w:val="28"/>
          <w:lang w:val="ru-RU"/>
        </w:rPr>
      </w:pPr>
    </w:p>
    <w:p w:rsidR="00FD66D4" w:rsidRDefault="00FD66D4" w:rsidP="00FD66D4">
      <w:pPr>
        <w:spacing w:after="0" w:line="240" w:lineRule="auto"/>
        <w:ind w:left="4956"/>
        <w:jc w:val="center"/>
        <w:rPr>
          <w:sz w:val="28"/>
          <w:szCs w:val="28"/>
          <w:lang w:val="ru-RU"/>
        </w:rPr>
      </w:pPr>
    </w:p>
    <w:tbl>
      <w:tblPr>
        <w:tblW w:w="17036" w:type="dxa"/>
        <w:tblCellSpacing w:w="0" w:type="auto"/>
        <w:tblInd w:w="208" w:type="dxa"/>
        <w:tblLayout w:type="fixed"/>
        <w:tblLook w:val="04A0" w:firstRow="1" w:lastRow="0" w:firstColumn="1" w:lastColumn="0" w:noHBand="0" w:noVBand="1"/>
      </w:tblPr>
      <w:tblGrid>
        <w:gridCol w:w="9256"/>
        <w:gridCol w:w="7780"/>
      </w:tblGrid>
      <w:tr w:rsidR="00FD66D4" w:rsidRPr="00AB437B" w:rsidTr="00E97B0D">
        <w:trPr>
          <w:trHeight w:val="30"/>
          <w:tblCellSpacing w:w="0" w:type="auto"/>
        </w:trPr>
        <w:tc>
          <w:tcPr>
            <w:tcW w:w="9256" w:type="dxa"/>
            <w:vAlign w:val="center"/>
          </w:tcPr>
          <w:p w:rsidR="00FD66D4" w:rsidRPr="00FD66D4" w:rsidRDefault="00FD66D4" w:rsidP="00FD66D4">
            <w:pPr>
              <w:spacing w:after="0" w:line="240" w:lineRule="auto"/>
              <w:ind w:left="4248"/>
              <w:jc w:val="center"/>
              <w:rPr>
                <w:sz w:val="28"/>
                <w:szCs w:val="28"/>
                <w:lang w:val="ru-RU" w:eastAsia="ru-RU"/>
              </w:rPr>
            </w:pPr>
            <w:r w:rsidRPr="00FD66D4">
              <w:rPr>
                <w:sz w:val="28"/>
                <w:szCs w:val="28"/>
                <w:lang w:val="ru-RU" w:eastAsia="ru-RU"/>
              </w:rPr>
              <w:t>«Резиденттігін растау</w:t>
            </w:r>
          </w:p>
          <w:p w:rsidR="00FD66D4" w:rsidRPr="00FD66D4" w:rsidRDefault="00FD66D4" w:rsidP="00FD66D4">
            <w:pPr>
              <w:spacing w:after="0" w:line="240" w:lineRule="auto"/>
              <w:ind w:left="4248"/>
              <w:jc w:val="center"/>
              <w:rPr>
                <w:sz w:val="28"/>
                <w:szCs w:val="28"/>
                <w:lang w:val="ru-RU" w:eastAsia="ru-RU"/>
              </w:rPr>
            </w:pPr>
            <w:r w:rsidRPr="00FD66D4">
              <w:rPr>
                <w:sz w:val="28"/>
                <w:szCs w:val="28"/>
                <w:lang w:val="ru-RU" w:eastAsia="ru-RU"/>
              </w:rPr>
              <w:t>Қазақстан Республикасы»</w:t>
            </w:r>
          </w:p>
          <w:p w:rsidR="00FD66D4" w:rsidRPr="00FD66D4" w:rsidRDefault="00FD66D4" w:rsidP="00FD66D4">
            <w:pPr>
              <w:spacing w:after="0" w:line="240" w:lineRule="auto"/>
              <w:ind w:left="4248"/>
              <w:jc w:val="center"/>
              <w:rPr>
                <w:sz w:val="28"/>
                <w:szCs w:val="28"/>
                <w:lang w:val="ru-RU" w:eastAsia="ru-RU"/>
              </w:rPr>
            </w:pPr>
            <w:r w:rsidRPr="00FD66D4">
              <w:rPr>
                <w:sz w:val="28"/>
                <w:szCs w:val="28"/>
                <w:lang w:val="ru-RU" w:eastAsia="ru-RU"/>
              </w:rPr>
              <w:t>мемлекеттік қызметтерді көрсету</w:t>
            </w:r>
          </w:p>
          <w:p w:rsidR="00FD66D4" w:rsidRDefault="00FD66D4" w:rsidP="00FD66D4">
            <w:pPr>
              <w:spacing w:after="0" w:line="240" w:lineRule="auto"/>
              <w:ind w:left="4248"/>
              <w:jc w:val="center"/>
              <w:rPr>
                <w:sz w:val="28"/>
                <w:szCs w:val="28"/>
                <w:lang w:val="ru-RU" w:eastAsia="ru-RU"/>
              </w:rPr>
            </w:pPr>
            <w:r w:rsidRPr="00FD66D4">
              <w:rPr>
                <w:sz w:val="28"/>
                <w:szCs w:val="28"/>
                <w:lang w:val="ru-RU" w:eastAsia="ru-RU"/>
              </w:rPr>
              <w:t>Қағидаларына 1-қосымша</w:t>
            </w:r>
          </w:p>
          <w:p w:rsidR="00FD66D4" w:rsidRPr="005033F7" w:rsidRDefault="00FD66D4" w:rsidP="00FD66D4">
            <w:pPr>
              <w:spacing w:after="0" w:line="240" w:lineRule="auto"/>
              <w:ind w:left="4075"/>
              <w:jc w:val="center"/>
              <w:rPr>
                <w:sz w:val="28"/>
                <w:szCs w:val="28"/>
                <w:lang w:val="ru-RU" w:eastAsia="ru-RU"/>
              </w:rPr>
            </w:pPr>
            <w:r w:rsidRPr="005033F7">
              <w:rPr>
                <w:sz w:val="28"/>
                <w:szCs w:val="28"/>
                <w:lang w:val="ru-RU" w:eastAsia="ru-RU"/>
              </w:rPr>
              <w:t>______________________________________ (тегі, аты, әкесінің аты (бар болса)</w:t>
            </w:r>
          </w:p>
          <w:p w:rsidR="00FD66D4" w:rsidRPr="005033F7" w:rsidRDefault="00FD66D4" w:rsidP="00E97B0D">
            <w:pPr>
              <w:spacing w:after="0" w:line="240" w:lineRule="auto"/>
              <w:ind w:left="4075"/>
              <w:jc w:val="center"/>
              <w:rPr>
                <w:sz w:val="28"/>
                <w:szCs w:val="28"/>
                <w:lang w:val="ru-RU" w:eastAsia="ru-RU"/>
              </w:rPr>
            </w:pPr>
            <w:r w:rsidRPr="005033F7">
              <w:rPr>
                <w:sz w:val="28"/>
                <w:szCs w:val="28"/>
                <w:lang w:val="ru-RU" w:eastAsia="ru-RU"/>
              </w:rPr>
              <w:t>Куәландыратын құжатта ______________________________________ көрсетіледі</w:t>
            </w:r>
          </w:p>
          <w:p w:rsidR="00FD66D4" w:rsidRPr="005033F7" w:rsidRDefault="00FD66D4" w:rsidP="00E97B0D">
            <w:pPr>
              <w:spacing w:after="0" w:line="240" w:lineRule="auto"/>
              <w:ind w:left="4075"/>
              <w:jc w:val="both"/>
              <w:rPr>
                <w:sz w:val="28"/>
                <w:szCs w:val="28"/>
                <w:lang w:val="ru-RU" w:eastAsia="ru-RU"/>
              </w:rPr>
            </w:pPr>
            <w:r w:rsidRPr="005033F7">
              <w:rPr>
                <w:sz w:val="28"/>
                <w:szCs w:val="28"/>
                <w:lang w:val="ru-RU" w:eastAsia="ru-RU"/>
              </w:rPr>
              <w:t>___________________________________</w:t>
            </w:r>
          </w:p>
          <w:p w:rsidR="00FD66D4" w:rsidRPr="005033F7" w:rsidRDefault="00FD66D4" w:rsidP="00E97B0D">
            <w:pPr>
              <w:spacing w:after="0" w:line="240" w:lineRule="auto"/>
              <w:ind w:left="4075"/>
              <w:jc w:val="center"/>
              <w:rPr>
                <w:sz w:val="28"/>
                <w:szCs w:val="28"/>
                <w:lang w:val="ru-RU" w:eastAsia="ru-RU"/>
              </w:rPr>
            </w:pPr>
            <w:r w:rsidRPr="005033F7">
              <w:rPr>
                <w:sz w:val="28"/>
                <w:szCs w:val="28"/>
                <w:lang w:val="ru-RU" w:eastAsia="ru-RU"/>
              </w:rPr>
              <w:t>жеке басын куәландыратын құжат) (бұдан әрі – Т.А.Ә.) немесе</w:t>
            </w:r>
          </w:p>
          <w:p w:rsidR="00FD66D4" w:rsidRPr="005033F7" w:rsidRDefault="00FD66D4" w:rsidP="00E97B0D">
            <w:pPr>
              <w:spacing w:after="0" w:line="240" w:lineRule="auto"/>
              <w:ind w:left="4075"/>
              <w:jc w:val="both"/>
              <w:rPr>
                <w:sz w:val="28"/>
                <w:szCs w:val="28"/>
                <w:lang w:val="ru-RU" w:eastAsia="ru-RU"/>
              </w:rPr>
            </w:pPr>
            <w:r w:rsidRPr="005033F7">
              <w:rPr>
                <w:sz w:val="28"/>
                <w:szCs w:val="28"/>
                <w:lang w:val="ru-RU" w:eastAsia="ru-RU"/>
              </w:rPr>
              <w:t>___________________________________</w:t>
            </w:r>
          </w:p>
          <w:p w:rsidR="00FD66D4" w:rsidRPr="005033F7" w:rsidRDefault="00FD66D4" w:rsidP="00E97B0D">
            <w:pPr>
              <w:spacing w:after="0" w:line="240" w:lineRule="auto"/>
              <w:ind w:left="4075"/>
              <w:jc w:val="center"/>
              <w:rPr>
                <w:sz w:val="28"/>
                <w:szCs w:val="28"/>
                <w:lang w:val="ru-RU" w:eastAsia="ru-RU"/>
              </w:rPr>
            </w:pPr>
            <w:r w:rsidRPr="005033F7">
              <w:rPr>
                <w:sz w:val="28"/>
                <w:szCs w:val="28"/>
                <w:lang w:val="ru-RU" w:eastAsia="ru-RU"/>
              </w:rPr>
              <w:t>ұйымның атауы</w:t>
            </w:r>
          </w:p>
          <w:p w:rsidR="00FD66D4" w:rsidRPr="005033F7" w:rsidRDefault="00FD66D4" w:rsidP="00E97B0D">
            <w:pPr>
              <w:spacing w:after="0" w:line="240" w:lineRule="auto"/>
              <w:ind w:left="4075"/>
              <w:jc w:val="center"/>
              <w:rPr>
                <w:sz w:val="28"/>
                <w:szCs w:val="28"/>
                <w:lang w:val="ru-RU" w:eastAsia="ru-RU"/>
              </w:rPr>
            </w:pPr>
            <w:r w:rsidRPr="005033F7">
              <w:rPr>
                <w:sz w:val="28"/>
                <w:szCs w:val="28"/>
                <w:lang w:val="ru-RU" w:eastAsia="ru-RU"/>
              </w:rPr>
              <w:t>______________________________________қызметті алушы және оның мекенжайы)</w:t>
            </w:r>
            <w:r w:rsidRPr="005033F7">
              <w:rPr>
                <w:sz w:val="28"/>
                <w:szCs w:val="28"/>
                <w:lang w:val="ru-RU" w:eastAsia="ru-RU"/>
              </w:rPr>
              <w:br/>
            </w:r>
          </w:p>
        </w:tc>
        <w:tc>
          <w:tcPr>
            <w:tcW w:w="7780" w:type="dxa"/>
            <w:tcMar>
              <w:top w:w="15" w:type="dxa"/>
              <w:left w:w="15" w:type="dxa"/>
              <w:bottom w:w="15" w:type="dxa"/>
              <w:right w:w="15" w:type="dxa"/>
            </w:tcMar>
            <w:vAlign w:val="center"/>
          </w:tcPr>
          <w:p w:rsidR="00FD66D4" w:rsidRPr="005033F7" w:rsidRDefault="00FD66D4" w:rsidP="00E97B0D">
            <w:pPr>
              <w:spacing w:after="0" w:line="240" w:lineRule="auto"/>
              <w:jc w:val="center"/>
              <w:rPr>
                <w:sz w:val="28"/>
                <w:szCs w:val="28"/>
                <w:lang w:val="ru-RU"/>
              </w:rPr>
            </w:pPr>
          </w:p>
        </w:tc>
      </w:tr>
      <w:tr w:rsidR="00FD66D4" w:rsidRPr="00A00AC7" w:rsidTr="00E97B0D">
        <w:trPr>
          <w:trHeight w:val="30"/>
          <w:tblCellSpacing w:w="0" w:type="auto"/>
        </w:trPr>
        <w:tc>
          <w:tcPr>
            <w:tcW w:w="9256" w:type="dxa"/>
            <w:vAlign w:val="center"/>
          </w:tcPr>
          <w:p w:rsidR="00FD66D4" w:rsidRPr="005033F7" w:rsidRDefault="00FD66D4" w:rsidP="00E97B0D">
            <w:pPr>
              <w:spacing w:after="0" w:line="240" w:lineRule="auto"/>
              <w:ind w:left="4075"/>
              <w:jc w:val="right"/>
              <w:rPr>
                <w:color w:val="000000"/>
                <w:sz w:val="28"/>
                <w:szCs w:val="28"/>
                <w:lang w:val="ru-RU"/>
              </w:rPr>
            </w:pPr>
            <w:r>
              <w:rPr>
                <w:color w:val="000000"/>
                <w:sz w:val="28"/>
                <w:szCs w:val="28"/>
                <w:lang w:val="ru-RU"/>
              </w:rPr>
              <w:t>нысан</w:t>
            </w:r>
          </w:p>
          <w:p w:rsidR="00FD66D4" w:rsidRPr="005033F7" w:rsidRDefault="00FD66D4" w:rsidP="00E97B0D">
            <w:pPr>
              <w:spacing w:after="0" w:line="240" w:lineRule="auto"/>
              <w:ind w:left="4075"/>
              <w:jc w:val="right"/>
              <w:rPr>
                <w:color w:val="000000"/>
                <w:sz w:val="28"/>
                <w:szCs w:val="28"/>
                <w:lang w:val="ru-RU"/>
              </w:rPr>
            </w:pPr>
          </w:p>
        </w:tc>
        <w:tc>
          <w:tcPr>
            <w:tcW w:w="7780" w:type="dxa"/>
            <w:tcMar>
              <w:top w:w="15" w:type="dxa"/>
              <w:left w:w="15" w:type="dxa"/>
              <w:bottom w:w="15" w:type="dxa"/>
              <w:right w:w="15" w:type="dxa"/>
            </w:tcMar>
            <w:vAlign w:val="center"/>
          </w:tcPr>
          <w:p w:rsidR="00FD66D4" w:rsidRPr="005033F7" w:rsidRDefault="00FD66D4" w:rsidP="00E97B0D">
            <w:pPr>
              <w:spacing w:after="0" w:line="240" w:lineRule="auto"/>
              <w:jc w:val="center"/>
              <w:rPr>
                <w:sz w:val="28"/>
                <w:szCs w:val="28"/>
                <w:lang w:val="ru-RU"/>
              </w:rPr>
            </w:pPr>
          </w:p>
        </w:tc>
      </w:tr>
    </w:tbl>
    <w:p w:rsidR="00FD66D4" w:rsidRPr="00094CD5" w:rsidRDefault="00FD66D4" w:rsidP="00FD66D4">
      <w:pPr>
        <w:spacing w:after="0" w:line="240" w:lineRule="auto"/>
        <w:jc w:val="center"/>
        <w:rPr>
          <w:b/>
          <w:color w:val="000000"/>
          <w:sz w:val="28"/>
          <w:szCs w:val="28"/>
        </w:rPr>
      </w:pPr>
      <w:r w:rsidRPr="005033F7">
        <w:rPr>
          <w:b/>
          <w:color w:val="000000"/>
          <w:sz w:val="28"/>
          <w:szCs w:val="28"/>
          <w:lang w:val="ru-RU"/>
        </w:rPr>
        <w:t>Резиденттікті</w:t>
      </w:r>
      <w:r w:rsidRPr="00094CD5">
        <w:rPr>
          <w:b/>
          <w:color w:val="000000"/>
          <w:sz w:val="28"/>
          <w:szCs w:val="28"/>
        </w:rPr>
        <w:t xml:space="preserve"> </w:t>
      </w:r>
      <w:r w:rsidRPr="005033F7">
        <w:rPr>
          <w:b/>
          <w:color w:val="000000"/>
          <w:sz w:val="28"/>
          <w:szCs w:val="28"/>
          <w:lang w:val="ru-RU"/>
        </w:rPr>
        <w:t>растау</w:t>
      </w:r>
      <w:r w:rsidRPr="00094CD5">
        <w:rPr>
          <w:b/>
          <w:color w:val="000000"/>
          <w:sz w:val="28"/>
          <w:szCs w:val="28"/>
        </w:rPr>
        <w:t xml:space="preserve"> </w:t>
      </w:r>
      <w:r w:rsidRPr="005033F7">
        <w:rPr>
          <w:b/>
          <w:color w:val="000000"/>
          <w:sz w:val="28"/>
          <w:szCs w:val="28"/>
          <w:lang w:val="ru-RU"/>
        </w:rPr>
        <w:t>үшін</w:t>
      </w:r>
      <w:r w:rsidRPr="00094CD5">
        <w:rPr>
          <w:b/>
          <w:color w:val="000000"/>
          <w:sz w:val="28"/>
          <w:szCs w:val="28"/>
        </w:rPr>
        <w:t xml:space="preserve"> </w:t>
      </w:r>
      <w:r w:rsidRPr="005033F7">
        <w:rPr>
          <w:b/>
          <w:color w:val="000000"/>
          <w:sz w:val="28"/>
          <w:szCs w:val="28"/>
          <w:lang w:val="ru-RU"/>
        </w:rPr>
        <w:t>құжаттарды</w:t>
      </w:r>
      <w:r w:rsidRPr="00094CD5">
        <w:rPr>
          <w:b/>
          <w:color w:val="000000"/>
          <w:sz w:val="28"/>
          <w:szCs w:val="28"/>
        </w:rPr>
        <w:t xml:space="preserve"> </w:t>
      </w:r>
      <w:r w:rsidRPr="005033F7">
        <w:rPr>
          <w:b/>
          <w:color w:val="000000"/>
          <w:sz w:val="28"/>
          <w:szCs w:val="28"/>
          <w:lang w:val="ru-RU"/>
        </w:rPr>
        <w:t>қабылдаудан</w:t>
      </w:r>
      <w:r w:rsidRPr="00094CD5">
        <w:rPr>
          <w:b/>
          <w:color w:val="000000"/>
          <w:sz w:val="28"/>
          <w:szCs w:val="28"/>
        </w:rPr>
        <w:t xml:space="preserve"> </w:t>
      </w:r>
      <w:r w:rsidRPr="005033F7">
        <w:rPr>
          <w:b/>
          <w:color w:val="000000"/>
          <w:sz w:val="28"/>
          <w:szCs w:val="28"/>
          <w:lang w:val="ru-RU"/>
        </w:rPr>
        <w:t>бас</w:t>
      </w:r>
      <w:r w:rsidRPr="00094CD5">
        <w:rPr>
          <w:b/>
          <w:color w:val="000000"/>
          <w:sz w:val="28"/>
          <w:szCs w:val="28"/>
        </w:rPr>
        <w:t xml:space="preserve"> </w:t>
      </w:r>
      <w:r w:rsidRPr="005033F7">
        <w:rPr>
          <w:b/>
          <w:color w:val="000000"/>
          <w:sz w:val="28"/>
          <w:szCs w:val="28"/>
          <w:lang w:val="ru-RU"/>
        </w:rPr>
        <w:t>тарту</w:t>
      </w:r>
      <w:r w:rsidRPr="00094CD5">
        <w:rPr>
          <w:b/>
          <w:color w:val="000000"/>
          <w:sz w:val="28"/>
          <w:szCs w:val="28"/>
        </w:rPr>
        <w:t xml:space="preserve"> </w:t>
      </w:r>
      <w:r w:rsidRPr="005033F7">
        <w:rPr>
          <w:b/>
          <w:color w:val="000000"/>
          <w:sz w:val="28"/>
          <w:szCs w:val="28"/>
          <w:lang w:val="ru-RU"/>
        </w:rPr>
        <w:t>туралы</w:t>
      </w:r>
      <w:r w:rsidRPr="00094CD5">
        <w:rPr>
          <w:b/>
          <w:color w:val="000000"/>
          <w:sz w:val="28"/>
          <w:szCs w:val="28"/>
        </w:rPr>
        <w:t xml:space="preserve"> </w:t>
      </w:r>
      <w:r w:rsidRPr="005033F7">
        <w:rPr>
          <w:b/>
          <w:color w:val="000000"/>
          <w:sz w:val="28"/>
          <w:szCs w:val="28"/>
          <w:lang w:val="ru-RU"/>
        </w:rPr>
        <w:t>қолхат</w:t>
      </w:r>
    </w:p>
    <w:p w:rsidR="00FD66D4" w:rsidRPr="00094CD5" w:rsidRDefault="00FD66D4" w:rsidP="00FD66D4">
      <w:pPr>
        <w:spacing w:after="0" w:line="240" w:lineRule="auto"/>
        <w:jc w:val="center"/>
        <w:rPr>
          <w:sz w:val="28"/>
          <w:szCs w:val="28"/>
        </w:rPr>
      </w:pPr>
    </w:p>
    <w:p w:rsidR="00FD66D4" w:rsidRPr="00FD66D4" w:rsidRDefault="00FD66D4" w:rsidP="00FD66D4">
      <w:pPr>
        <w:spacing w:after="0" w:line="240" w:lineRule="auto"/>
        <w:ind w:firstLine="709"/>
        <w:jc w:val="both"/>
        <w:rPr>
          <w:sz w:val="28"/>
          <w:szCs w:val="28"/>
        </w:rPr>
      </w:pPr>
      <w:r w:rsidRPr="00FD66D4">
        <w:rPr>
          <w:color w:val="000000"/>
          <w:sz w:val="28"/>
          <w:szCs w:val="28"/>
          <w:lang w:val="ru-RU"/>
        </w:rPr>
        <w:t>Қазақстан</w:t>
      </w:r>
      <w:r w:rsidRPr="00FD66D4">
        <w:rPr>
          <w:color w:val="000000"/>
          <w:sz w:val="28"/>
          <w:szCs w:val="28"/>
        </w:rPr>
        <w:t xml:space="preserve"> </w:t>
      </w:r>
      <w:r w:rsidRPr="00FD66D4">
        <w:rPr>
          <w:color w:val="000000"/>
          <w:sz w:val="28"/>
          <w:szCs w:val="28"/>
          <w:lang w:val="ru-RU"/>
        </w:rPr>
        <w:t>Республикасы</w:t>
      </w:r>
      <w:r w:rsidRPr="00FD66D4">
        <w:rPr>
          <w:color w:val="000000"/>
          <w:sz w:val="28"/>
          <w:szCs w:val="28"/>
        </w:rPr>
        <w:t xml:space="preserve"> </w:t>
      </w:r>
      <w:r w:rsidRPr="00FD66D4">
        <w:rPr>
          <w:color w:val="000000"/>
          <w:sz w:val="28"/>
          <w:szCs w:val="28"/>
          <w:lang w:val="ru-RU"/>
        </w:rPr>
        <w:t>Заңының</w:t>
      </w:r>
      <w:r w:rsidRPr="00FD66D4">
        <w:rPr>
          <w:color w:val="000000"/>
          <w:sz w:val="28"/>
          <w:szCs w:val="28"/>
        </w:rPr>
        <w:t xml:space="preserve"> 20 </w:t>
      </w:r>
      <w:r w:rsidRPr="00FD66D4">
        <w:rPr>
          <w:color w:val="000000"/>
          <w:sz w:val="28"/>
          <w:szCs w:val="28"/>
          <w:lang w:val="ru-RU"/>
        </w:rPr>
        <w:t>бабының</w:t>
      </w:r>
      <w:r w:rsidRPr="00FD66D4">
        <w:rPr>
          <w:color w:val="000000"/>
          <w:sz w:val="28"/>
          <w:szCs w:val="28"/>
        </w:rPr>
        <w:t xml:space="preserve"> 2 </w:t>
      </w:r>
      <w:r w:rsidRPr="00FD66D4">
        <w:rPr>
          <w:color w:val="000000"/>
          <w:sz w:val="28"/>
          <w:szCs w:val="28"/>
          <w:lang w:val="ru-RU"/>
        </w:rPr>
        <w:t>тармағын</w:t>
      </w:r>
      <w:r w:rsidRPr="00FD66D4">
        <w:rPr>
          <w:color w:val="000000"/>
          <w:sz w:val="28"/>
          <w:szCs w:val="28"/>
        </w:rPr>
        <w:t xml:space="preserve"> </w:t>
      </w:r>
      <w:r w:rsidRPr="00FD66D4">
        <w:rPr>
          <w:color w:val="000000"/>
          <w:sz w:val="28"/>
          <w:szCs w:val="28"/>
          <w:lang w:val="ru-RU"/>
        </w:rPr>
        <w:t>басшылыққа</w:t>
      </w:r>
      <w:r w:rsidRPr="00FD66D4">
        <w:rPr>
          <w:color w:val="000000"/>
          <w:sz w:val="28"/>
          <w:szCs w:val="28"/>
        </w:rPr>
        <w:t xml:space="preserve"> </w:t>
      </w:r>
      <w:r w:rsidRPr="00FD66D4">
        <w:rPr>
          <w:color w:val="000000"/>
          <w:sz w:val="28"/>
          <w:szCs w:val="28"/>
          <w:lang w:val="ru-RU"/>
        </w:rPr>
        <w:t>ала</w:t>
      </w:r>
      <w:r w:rsidRPr="00FD66D4">
        <w:rPr>
          <w:color w:val="000000"/>
          <w:sz w:val="28"/>
          <w:szCs w:val="28"/>
        </w:rPr>
        <w:t xml:space="preserve"> </w:t>
      </w:r>
      <w:r w:rsidRPr="00FD66D4">
        <w:rPr>
          <w:color w:val="000000"/>
          <w:sz w:val="28"/>
          <w:szCs w:val="28"/>
          <w:lang w:val="ru-RU"/>
        </w:rPr>
        <w:t>отырып</w:t>
      </w:r>
      <w:r w:rsidRPr="00FD66D4">
        <w:rPr>
          <w:color w:val="000000"/>
          <w:sz w:val="28"/>
          <w:szCs w:val="28"/>
        </w:rPr>
        <w:t xml:space="preserve"> «</w:t>
      </w:r>
      <w:r w:rsidRPr="00FD66D4">
        <w:rPr>
          <w:color w:val="000000"/>
          <w:sz w:val="28"/>
          <w:szCs w:val="28"/>
          <w:lang w:val="ru-RU"/>
        </w:rPr>
        <w:t>Мемлекеттік</w:t>
      </w:r>
      <w:r w:rsidRPr="00FD66D4">
        <w:rPr>
          <w:color w:val="000000"/>
          <w:sz w:val="28"/>
          <w:szCs w:val="28"/>
        </w:rPr>
        <w:t xml:space="preserve"> </w:t>
      </w:r>
      <w:r w:rsidRPr="00FD66D4">
        <w:rPr>
          <w:color w:val="000000"/>
          <w:sz w:val="28"/>
          <w:szCs w:val="28"/>
          <w:lang w:val="ru-RU"/>
        </w:rPr>
        <w:t>көрсетілетін</w:t>
      </w:r>
      <w:r w:rsidRPr="00FD66D4">
        <w:rPr>
          <w:color w:val="000000"/>
          <w:sz w:val="28"/>
          <w:szCs w:val="28"/>
        </w:rPr>
        <w:t xml:space="preserve"> </w:t>
      </w:r>
      <w:r w:rsidRPr="00FD66D4">
        <w:rPr>
          <w:color w:val="000000"/>
          <w:sz w:val="28"/>
          <w:szCs w:val="28"/>
          <w:lang w:val="ru-RU"/>
        </w:rPr>
        <w:t>қызметтер</w:t>
      </w:r>
      <w:r w:rsidRPr="00FD66D4">
        <w:rPr>
          <w:color w:val="000000"/>
          <w:sz w:val="28"/>
          <w:szCs w:val="28"/>
        </w:rPr>
        <w:t xml:space="preserve"> </w:t>
      </w:r>
      <w:r w:rsidRPr="00FD66D4">
        <w:rPr>
          <w:color w:val="000000"/>
          <w:sz w:val="28"/>
          <w:szCs w:val="28"/>
          <w:lang w:val="ru-RU"/>
        </w:rPr>
        <w:t>туралы</w:t>
      </w:r>
      <w:r w:rsidRPr="00FD66D4">
        <w:rPr>
          <w:color w:val="000000"/>
          <w:sz w:val="28"/>
          <w:szCs w:val="28"/>
        </w:rPr>
        <w:t>» «</w:t>
      </w:r>
      <w:r w:rsidRPr="00FD66D4">
        <w:rPr>
          <w:color w:val="000000"/>
          <w:sz w:val="28"/>
          <w:szCs w:val="28"/>
          <w:lang w:val="ru-RU"/>
        </w:rPr>
        <w:t>Азаматтарға</w:t>
      </w:r>
      <w:r w:rsidRPr="00FD66D4">
        <w:rPr>
          <w:color w:val="000000"/>
          <w:sz w:val="28"/>
          <w:szCs w:val="28"/>
        </w:rPr>
        <w:t xml:space="preserve"> </w:t>
      </w:r>
      <w:r w:rsidRPr="00FD66D4">
        <w:rPr>
          <w:color w:val="000000"/>
          <w:sz w:val="28"/>
          <w:szCs w:val="28"/>
          <w:lang w:val="ru-RU"/>
        </w:rPr>
        <w:t>арналған</w:t>
      </w:r>
      <w:r w:rsidRPr="00FD66D4">
        <w:rPr>
          <w:color w:val="000000"/>
          <w:sz w:val="28"/>
          <w:szCs w:val="28"/>
        </w:rPr>
        <w:t xml:space="preserve"> </w:t>
      </w:r>
      <w:r w:rsidRPr="00FD66D4">
        <w:rPr>
          <w:color w:val="000000"/>
          <w:sz w:val="28"/>
          <w:szCs w:val="28"/>
          <w:lang w:val="ru-RU"/>
        </w:rPr>
        <w:t>үкімет</w:t>
      </w:r>
      <w:r w:rsidRPr="00FD66D4">
        <w:rPr>
          <w:color w:val="000000"/>
          <w:sz w:val="28"/>
          <w:szCs w:val="28"/>
        </w:rPr>
        <w:t xml:space="preserve">» </w:t>
      </w:r>
      <w:r w:rsidRPr="00FD66D4">
        <w:rPr>
          <w:color w:val="000000"/>
          <w:sz w:val="28"/>
          <w:szCs w:val="28"/>
          <w:lang w:val="ru-RU"/>
        </w:rPr>
        <w:t>мемлекеттік</w:t>
      </w:r>
      <w:r w:rsidRPr="00FD66D4">
        <w:rPr>
          <w:color w:val="000000"/>
          <w:sz w:val="28"/>
          <w:szCs w:val="28"/>
        </w:rPr>
        <w:t xml:space="preserve"> </w:t>
      </w:r>
      <w:r w:rsidRPr="00FD66D4">
        <w:rPr>
          <w:color w:val="000000"/>
          <w:sz w:val="28"/>
          <w:szCs w:val="28"/>
          <w:lang w:val="ru-RU"/>
        </w:rPr>
        <w:t>корпорациясы</w:t>
      </w:r>
      <w:r w:rsidRPr="00FD66D4">
        <w:rPr>
          <w:color w:val="000000"/>
          <w:sz w:val="28"/>
          <w:szCs w:val="28"/>
        </w:rPr>
        <w:t xml:space="preserve"> </w:t>
      </w:r>
      <w:r w:rsidRPr="00FD66D4">
        <w:rPr>
          <w:color w:val="000000"/>
          <w:sz w:val="28"/>
          <w:szCs w:val="28"/>
          <w:lang w:val="ru-RU"/>
        </w:rPr>
        <w:t>филиалының</w:t>
      </w:r>
      <w:r w:rsidRPr="00FD66D4">
        <w:rPr>
          <w:color w:val="000000"/>
          <w:sz w:val="28"/>
          <w:szCs w:val="28"/>
        </w:rPr>
        <w:t xml:space="preserve"> №__ </w:t>
      </w:r>
      <w:r w:rsidRPr="00FD66D4">
        <w:rPr>
          <w:color w:val="000000"/>
          <w:sz w:val="28"/>
          <w:szCs w:val="28"/>
          <w:lang w:val="ru-RU"/>
        </w:rPr>
        <w:t>бөлімі</w:t>
      </w:r>
      <w:r w:rsidRPr="00FD66D4">
        <w:rPr>
          <w:color w:val="000000"/>
          <w:sz w:val="28"/>
          <w:szCs w:val="28"/>
        </w:rPr>
        <w:t xml:space="preserve"> (</w:t>
      </w:r>
      <w:r w:rsidRPr="00FD66D4">
        <w:rPr>
          <w:color w:val="000000"/>
          <w:sz w:val="28"/>
          <w:szCs w:val="28"/>
          <w:lang w:val="ru-RU"/>
        </w:rPr>
        <w:t>мекенжайын</w:t>
      </w:r>
      <w:r w:rsidRPr="00FD66D4">
        <w:rPr>
          <w:color w:val="000000"/>
          <w:sz w:val="28"/>
          <w:szCs w:val="28"/>
        </w:rPr>
        <w:t xml:space="preserve"> </w:t>
      </w:r>
      <w:r w:rsidRPr="00FD66D4">
        <w:rPr>
          <w:color w:val="000000"/>
          <w:sz w:val="28"/>
          <w:szCs w:val="28"/>
          <w:lang w:val="ru-RU"/>
        </w:rPr>
        <w:t>көрсету</w:t>
      </w:r>
      <w:r w:rsidRPr="00FD66D4">
        <w:rPr>
          <w:color w:val="000000"/>
          <w:sz w:val="28"/>
          <w:szCs w:val="28"/>
        </w:rPr>
        <w:t xml:space="preserve">)_____________________________________________» </w:t>
      </w:r>
      <w:r w:rsidRPr="00FD66D4">
        <w:rPr>
          <w:color w:val="000000"/>
          <w:sz w:val="28"/>
          <w:szCs w:val="28"/>
          <w:lang w:val="ru-RU"/>
        </w:rPr>
        <w:t>Қағидаларға</w:t>
      </w:r>
      <w:r w:rsidRPr="00FD66D4">
        <w:rPr>
          <w:color w:val="000000"/>
          <w:sz w:val="28"/>
          <w:szCs w:val="28"/>
        </w:rPr>
        <w:t xml:space="preserve"> 1-</w:t>
      </w:r>
      <w:r w:rsidRPr="00FD66D4">
        <w:rPr>
          <w:color w:val="000000"/>
          <w:sz w:val="28"/>
          <w:szCs w:val="28"/>
          <w:lang w:val="ru-RU"/>
        </w:rPr>
        <w:t>қосымшаға</w:t>
      </w:r>
      <w:r w:rsidRPr="00FD66D4">
        <w:rPr>
          <w:color w:val="000000"/>
          <w:sz w:val="28"/>
          <w:szCs w:val="28"/>
        </w:rPr>
        <w:t xml:space="preserve"> </w:t>
      </w:r>
      <w:r w:rsidRPr="00FD66D4">
        <w:rPr>
          <w:color w:val="000000"/>
          <w:sz w:val="28"/>
          <w:szCs w:val="28"/>
          <w:lang w:val="ru-RU"/>
        </w:rPr>
        <w:t>сәйкес</w:t>
      </w:r>
      <w:r w:rsidRPr="00FD66D4">
        <w:rPr>
          <w:color w:val="000000"/>
          <w:sz w:val="28"/>
          <w:szCs w:val="28"/>
        </w:rPr>
        <w:t xml:space="preserve"> </w:t>
      </w:r>
      <w:r w:rsidRPr="00FD66D4">
        <w:rPr>
          <w:color w:val="000000"/>
          <w:sz w:val="28"/>
          <w:szCs w:val="28"/>
          <w:lang w:val="ru-RU"/>
        </w:rPr>
        <w:t>Тізбенің</w:t>
      </w:r>
      <w:r w:rsidRPr="00FD66D4">
        <w:rPr>
          <w:color w:val="000000"/>
          <w:sz w:val="28"/>
          <w:szCs w:val="28"/>
        </w:rPr>
        <w:t xml:space="preserve"> 8-</w:t>
      </w:r>
      <w:r w:rsidRPr="00FD66D4">
        <w:rPr>
          <w:color w:val="000000"/>
          <w:sz w:val="28"/>
          <w:szCs w:val="28"/>
          <w:lang w:val="ru-RU"/>
        </w:rPr>
        <w:t>тармағында</w:t>
      </w:r>
      <w:r w:rsidRPr="00FD66D4">
        <w:rPr>
          <w:color w:val="000000"/>
          <w:sz w:val="28"/>
          <w:szCs w:val="28"/>
        </w:rPr>
        <w:t xml:space="preserve"> </w:t>
      </w:r>
      <w:r w:rsidRPr="00FD66D4">
        <w:rPr>
          <w:color w:val="000000"/>
          <w:sz w:val="28"/>
          <w:szCs w:val="28"/>
          <w:lang w:val="ru-RU"/>
        </w:rPr>
        <w:t>көзделген</w:t>
      </w:r>
      <w:r w:rsidRPr="00FD66D4">
        <w:rPr>
          <w:color w:val="000000"/>
          <w:sz w:val="28"/>
          <w:szCs w:val="28"/>
        </w:rPr>
        <w:t xml:space="preserve"> </w:t>
      </w:r>
      <w:r w:rsidRPr="00FD66D4">
        <w:rPr>
          <w:color w:val="000000"/>
          <w:sz w:val="28"/>
          <w:szCs w:val="28"/>
          <w:lang w:val="ru-RU"/>
        </w:rPr>
        <w:t>құжаттардың</w:t>
      </w:r>
      <w:r w:rsidRPr="00FD66D4">
        <w:rPr>
          <w:color w:val="000000"/>
          <w:sz w:val="28"/>
          <w:szCs w:val="28"/>
        </w:rPr>
        <w:t xml:space="preserve">, </w:t>
      </w:r>
      <w:r w:rsidRPr="00FD66D4">
        <w:rPr>
          <w:color w:val="000000"/>
          <w:sz w:val="28"/>
          <w:szCs w:val="28"/>
          <w:lang w:val="ru-RU"/>
        </w:rPr>
        <w:t>сондай</w:t>
      </w:r>
      <w:r w:rsidRPr="00FD66D4">
        <w:rPr>
          <w:color w:val="000000"/>
          <w:sz w:val="28"/>
          <w:szCs w:val="28"/>
        </w:rPr>
        <w:t>-</w:t>
      </w:r>
      <w:r w:rsidRPr="00FD66D4">
        <w:rPr>
          <w:color w:val="000000"/>
          <w:sz w:val="28"/>
          <w:szCs w:val="28"/>
          <w:lang w:val="ru-RU"/>
        </w:rPr>
        <w:t>ақ</w:t>
      </w:r>
      <w:r w:rsidRPr="00FD66D4">
        <w:rPr>
          <w:color w:val="000000"/>
          <w:sz w:val="28"/>
          <w:szCs w:val="28"/>
        </w:rPr>
        <w:t xml:space="preserve"> </w:t>
      </w:r>
      <w:r w:rsidRPr="00FD66D4">
        <w:rPr>
          <w:color w:val="000000"/>
          <w:sz w:val="28"/>
          <w:szCs w:val="28"/>
          <w:lang w:val="ru-RU"/>
        </w:rPr>
        <w:t>қолданылу</w:t>
      </w:r>
      <w:r w:rsidRPr="00FD66D4">
        <w:rPr>
          <w:color w:val="000000"/>
          <w:sz w:val="28"/>
          <w:szCs w:val="28"/>
        </w:rPr>
        <w:t xml:space="preserve"> </w:t>
      </w:r>
      <w:r w:rsidRPr="00FD66D4">
        <w:rPr>
          <w:color w:val="000000"/>
          <w:sz w:val="28"/>
          <w:szCs w:val="28"/>
          <w:lang w:val="ru-RU"/>
        </w:rPr>
        <w:t>мерзімі</w:t>
      </w:r>
      <w:r w:rsidRPr="00FD66D4">
        <w:rPr>
          <w:color w:val="000000"/>
          <w:sz w:val="28"/>
          <w:szCs w:val="28"/>
        </w:rPr>
        <w:t xml:space="preserve"> </w:t>
      </w:r>
      <w:r w:rsidRPr="00FD66D4">
        <w:rPr>
          <w:color w:val="000000"/>
          <w:sz w:val="28"/>
          <w:szCs w:val="28"/>
          <w:lang w:val="ru-RU"/>
        </w:rPr>
        <w:t>өткен</w:t>
      </w:r>
      <w:r w:rsidRPr="00FD66D4">
        <w:rPr>
          <w:color w:val="000000"/>
          <w:sz w:val="28"/>
          <w:szCs w:val="28"/>
        </w:rPr>
        <w:t xml:space="preserve"> </w:t>
      </w:r>
      <w:r w:rsidRPr="00FD66D4">
        <w:rPr>
          <w:color w:val="000000"/>
          <w:sz w:val="28"/>
          <w:szCs w:val="28"/>
          <w:lang w:val="ru-RU"/>
        </w:rPr>
        <w:t>құжаттардың</w:t>
      </w:r>
      <w:r w:rsidRPr="00FD66D4">
        <w:rPr>
          <w:color w:val="000000"/>
          <w:sz w:val="28"/>
          <w:szCs w:val="28"/>
        </w:rPr>
        <w:t xml:space="preserve"> </w:t>
      </w:r>
      <w:r w:rsidRPr="00FD66D4">
        <w:rPr>
          <w:color w:val="000000"/>
          <w:sz w:val="28"/>
          <w:szCs w:val="28"/>
          <w:lang w:val="ru-RU"/>
        </w:rPr>
        <w:t>толық</w:t>
      </w:r>
      <w:r w:rsidRPr="00FD66D4">
        <w:rPr>
          <w:color w:val="000000"/>
          <w:sz w:val="28"/>
          <w:szCs w:val="28"/>
        </w:rPr>
        <w:t xml:space="preserve"> </w:t>
      </w:r>
      <w:r w:rsidRPr="00FD66D4">
        <w:rPr>
          <w:color w:val="000000"/>
          <w:sz w:val="28"/>
          <w:szCs w:val="28"/>
          <w:lang w:val="ru-RU"/>
        </w:rPr>
        <w:t>емес</w:t>
      </w:r>
      <w:r w:rsidRPr="00FD66D4">
        <w:rPr>
          <w:color w:val="000000"/>
          <w:sz w:val="28"/>
          <w:szCs w:val="28"/>
        </w:rPr>
        <w:t xml:space="preserve"> </w:t>
      </w:r>
      <w:r w:rsidRPr="00FD66D4">
        <w:rPr>
          <w:color w:val="000000"/>
          <w:sz w:val="28"/>
          <w:szCs w:val="28"/>
          <w:lang w:val="ru-RU"/>
        </w:rPr>
        <w:t>топтамасын</w:t>
      </w:r>
      <w:r w:rsidRPr="00FD66D4">
        <w:rPr>
          <w:color w:val="000000"/>
          <w:sz w:val="28"/>
          <w:szCs w:val="28"/>
        </w:rPr>
        <w:t xml:space="preserve"> </w:t>
      </w:r>
      <w:r w:rsidRPr="00FD66D4">
        <w:rPr>
          <w:color w:val="000000"/>
          <w:sz w:val="28"/>
          <w:szCs w:val="28"/>
          <w:lang w:val="ru-RU"/>
        </w:rPr>
        <w:t>ұсыну</w:t>
      </w:r>
      <w:r w:rsidRPr="00FD66D4">
        <w:rPr>
          <w:color w:val="000000"/>
          <w:sz w:val="28"/>
          <w:szCs w:val="28"/>
        </w:rPr>
        <w:t xml:space="preserve"> </w:t>
      </w:r>
      <w:r w:rsidRPr="00FD66D4">
        <w:rPr>
          <w:color w:val="000000"/>
          <w:sz w:val="28"/>
          <w:szCs w:val="28"/>
          <w:lang w:val="ru-RU"/>
        </w:rPr>
        <w:t>түріне</w:t>
      </w:r>
      <w:r w:rsidRPr="00FD66D4">
        <w:rPr>
          <w:color w:val="000000"/>
          <w:sz w:val="28"/>
          <w:szCs w:val="28"/>
        </w:rPr>
        <w:t xml:space="preserve"> </w:t>
      </w:r>
      <w:r w:rsidRPr="00FD66D4">
        <w:rPr>
          <w:color w:val="000000"/>
          <w:sz w:val="28"/>
          <w:szCs w:val="28"/>
          <w:lang w:val="ru-RU"/>
        </w:rPr>
        <w:t>Мемлекеттік</w:t>
      </w:r>
      <w:r w:rsidRPr="00FD66D4">
        <w:rPr>
          <w:color w:val="000000"/>
          <w:sz w:val="28"/>
          <w:szCs w:val="28"/>
        </w:rPr>
        <w:t xml:space="preserve"> </w:t>
      </w:r>
      <w:r w:rsidRPr="00FD66D4">
        <w:rPr>
          <w:color w:val="000000"/>
          <w:sz w:val="28"/>
          <w:szCs w:val="28"/>
          <w:lang w:val="ru-RU"/>
        </w:rPr>
        <w:t>қызмет</w:t>
      </w:r>
      <w:r w:rsidRPr="00FD66D4">
        <w:rPr>
          <w:color w:val="000000"/>
          <w:sz w:val="28"/>
          <w:szCs w:val="28"/>
        </w:rPr>
        <w:t xml:space="preserve"> </w:t>
      </w:r>
      <w:r w:rsidRPr="00FD66D4">
        <w:rPr>
          <w:color w:val="000000"/>
          <w:sz w:val="28"/>
          <w:szCs w:val="28"/>
          <w:lang w:val="ru-RU"/>
        </w:rPr>
        <w:t>көрсетуге</w:t>
      </w:r>
      <w:r w:rsidRPr="00FD66D4">
        <w:rPr>
          <w:color w:val="000000"/>
          <w:sz w:val="28"/>
          <w:szCs w:val="28"/>
        </w:rPr>
        <w:t xml:space="preserve"> </w:t>
      </w:r>
      <w:r w:rsidRPr="00FD66D4">
        <w:rPr>
          <w:color w:val="000000"/>
          <w:sz w:val="28"/>
          <w:szCs w:val="28"/>
          <w:lang w:val="ru-RU"/>
        </w:rPr>
        <w:t>құжаттарды</w:t>
      </w:r>
      <w:r w:rsidRPr="00FD66D4">
        <w:rPr>
          <w:color w:val="000000"/>
          <w:sz w:val="28"/>
          <w:szCs w:val="28"/>
        </w:rPr>
        <w:t xml:space="preserve"> </w:t>
      </w:r>
      <w:r w:rsidRPr="00FD66D4">
        <w:rPr>
          <w:color w:val="000000"/>
          <w:sz w:val="28"/>
          <w:szCs w:val="28"/>
          <w:lang w:val="ru-RU"/>
        </w:rPr>
        <w:t>қабылдаудан</w:t>
      </w:r>
      <w:r w:rsidRPr="00FD66D4">
        <w:rPr>
          <w:color w:val="000000"/>
          <w:sz w:val="28"/>
          <w:szCs w:val="28"/>
        </w:rPr>
        <w:t xml:space="preserve"> </w:t>
      </w:r>
      <w:r w:rsidRPr="00FD66D4">
        <w:rPr>
          <w:color w:val="000000"/>
          <w:sz w:val="28"/>
          <w:szCs w:val="28"/>
          <w:lang w:val="ru-RU"/>
        </w:rPr>
        <w:t>бас</w:t>
      </w:r>
      <w:r w:rsidRPr="00FD66D4">
        <w:rPr>
          <w:color w:val="000000"/>
          <w:sz w:val="28"/>
          <w:szCs w:val="28"/>
        </w:rPr>
        <w:t xml:space="preserve"> </w:t>
      </w:r>
      <w:r w:rsidRPr="00FD66D4">
        <w:rPr>
          <w:color w:val="000000"/>
          <w:sz w:val="28"/>
          <w:szCs w:val="28"/>
          <w:lang w:val="ru-RU"/>
        </w:rPr>
        <w:t>тартады</w:t>
      </w:r>
      <w:r w:rsidRPr="00FD66D4">
        <w:rPr>
          <w:color w:val="000000"/>
          <w:sz w:val="28"/>
          <w:szCs w:val="28"/>
        </w:rPr>
        <w:t xml:space="preserve">, </w:t>
      </w:r>
      <w:r w:rsidRPr="00FD66D4">
        <w:rPr>
          <w:color w:val="000000"/>
          <w:sz w:val="28"/>
          <w:szCs w:val="28"/>
          <w:lang w:val="ru-RU"/>
        </w:rPr>
        <w:t>атап</w:t>
      </w:r>
      <w:r w:rsidRPr="00FD66D4">
        <w:rPr>
          <w:color w:val="000000"/>
          <w:sz w:val="28"/>
          <w:szCs w:val="28"/>
        </w:rPr>
        <w:t xml:space="preserve"> </w:t>
      </w:r>
      <w:r w:rsidRPr="00FD66D4">
        <w:rPr>
          <w:color w:val="000000"/>
          <w:sz w:val="28"/>
          <w:szCs w:val="28"/>
          <w:lang w:val="ru-RU"/>
        </w:rPr>
        <w:t>айтқанда</w:t>
      </w:r>
      <w:r w:rsidRPr="00FD66D4">
        <w:rPr>
          <w:color w:val="000000"/>
          <w:sz w:val="28"/>
          <w:szCs w:val="28"/>
        </w:rPr>
        <w:t xml:space="preserve">: </w:t>
      </w:r>
    </w:p>
    <w:p w:rsidR="00FD66D4" w:rsidRPr="00094CD5" w:rsidRDefault="00FD66D4" w:rsidP="00FD66D4">
      <w:pPr>
        <w:spacing w:after="0" w:line="240" w:lineRule="auto"/>
        <w:ind w:firstLine="709"/>
        <w:jc w:val="both"/>
        <w:rPr>
          <w:sz w:val="28"/>
          <w:szCs w:val="28"/>
        </w:rPr>
      </w:pPr>
      <w:r w:rsidRPr="005033F7">
        <w:rPr>
          <w:color w:val="000000"/>
          <w:sz w:val="28"/>
          <w:szCs w:val="28"/>
          <w:lang w:val="ru-RU"/>
        </w:rPr>
        <w:t>Жетіспейтін</w:t>
      </w:r>
      <w:r w:rsidRPr="00094CD5">
        <w:rPr>
          <w:color w:val="000000"/>
          <w:sz w:val="28"/>
          <w:szCs w:val="28"/>
        </w:rPr>
        <w:t xml:space="preserve"> </w:t>
      </w:r>
      <w:r w:rsidRPr="005033F7">
        <w:rPr>
          <w:color w:val="000000"/>
          <w:sz w:val="28"/>
          <w:szCs w:val="28"/>
          <w:lang w:val="ru-RU"/>
        </w:rPr>
        <w:t>және</w:t>
      </w:r>
      <w:r w:rsidRPr="00094CD5">
        <w:rPr>
          <w:color w:val="000000"/>
          <w:sz w:val="28"/>
          <w:szCs w:val="28"/>
        </w:rPr>
        <w:t xml:space="preserve"> </w:t>
      </w:r>
      <w:r w:rsidRPr="005033F7">
        <w:rPr>
          <w:color w:val="000000"/>
          <w:sz w:val="28"/>
          <w:szCs w:val="28"/>
          <w:lang w:val="ru-RU"/>
        </w:rPr>
        <w:t>мерзімі</w:t>
      </w:r>
      <w:r w:rsidRPr="00094CD5">
        <w:rPr>
          <w:color w:val="000000"/>
          <w:sz w:val="28"/>
          <w:szCs w:val="28"/>
        </w:rPr>
        <w:t xml:space="preserve"> </w:t>
      </w:r>
      <w:r w:rsidRPr="005033F7">
        <w:rPr>
          <w:color w:val="000000"/>
          <w:sz w:val="28"/>
          <w:szCs w:val="28"/>
          <w:lang w:val="ru-RU"/>
        </w:rPr>
        <w:t>өтіп</w:t>
      </w:r>
      <w:r w:rsidRPr="00094CD5">
        <w:rPr>
          <w:color w:val="000000"/>
          <w:sz w:val="28"/>
          <w:szCs w:val="28"/>
        </w:rPr>
        <w:t xml:space="preserve"> </w:t>
      </w:r>
      <w:r w:rsidRPr="005033F7">
        <w:rPr>
          <w:color w:val="000000"/>
          <w:sz w:val="28"/>
          <w:szCs w:val="28"/>
          <w:lang w:val="ru-RU"/>
        </w:rPr>
        <w:t>кеткен</w:t>
      </w:r>
      <w:r w:rsidRPr="00094CD5">
        <w:rPr>
          <w:color w:val="000000"/>
          <w:sz w:val="28"/>
          <w:szCs w:val="28"/>
        </w:rPr>
        <w:t xml:space="preserve"> </w:t>
      </w:r>
      <w:r w:rsidRPr="005033F7">
        <w:rPr>
          <w:color w:val="000000"/>
          <w:sz w:val="28"/>
          <w:szCs w:val="28"/>
          <w:lang w:val="ru-RU"/>
        </w:rPr>
        <w:t>құжаттардың</w:t>
      </w:r>
      <w:r w:rsidRPr="00094CD5">
        <w:rPr>
          <w:color w:val="000000"/>
          <w:sz w:val="28"/>
          <w:szCs w:val="28"/>
        </w:rPr>
        <w:t xml:space="preserve"> </w:t>
      </w:r>
      <w:r w:rsidRPr="005033F7">
        <w:rPr>
          <w:color w:val="000000"/>
          <w:sz w:val="28"/>
          <w:szCs w:val="28"/>
          <w:lang w:val="ru-RU"/>
        </w:rPr>
        <w:t>атауы</w:t>
      </w:r>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094CD5">
        <w:rPr>
          <w:color w:val="000000"/>
          <w:sz w:val="28"/>
          <w:szCs w:val="28"/>
        </w:rPr>
        <w:lastRenderedPageBreak/>
        <w:t>1) __________________________________;</w:t>
      </w:r>
    </w:p>
    <w:p w:rsidR="00FD66D4" w:rsidRPr="00094CD5" w:rsidRDefault="00FD66D4" w:rsidP="00FD66D4">
      <w:pPr>
        <w:spacing w:after="0" w:line="240" w:lineRule="auto"/>
        <w:ind w:firstLine="709"/>
        <w:jc w:val="both"/>
        <w:rPr>
          <w:sz w:val="28"/>
          <w:szCs w:val="28"/>
        </w:rPr>
      </w:pPr>
      <w:r w:rsidRPr="00094CD5">
        <w:rPr>
          <w:color w:val="000000"/>
          <w:sz w:val="28"/>
          <w:szCs w:val="28"/>
        </w:rPr>
        <w:t>2) _________________________________;</w:t>
      </w:r>
    </w:p>
    <w:p w:rsidR="00FD66D4" w:rsidRPr="00094CD5" w:rsidRDefault="00FD66D4" w:rsidP="00FD66D4">
      <w:pPr>
        <w:spacing w:after="0" w:line="240" w:lineRule="auto"/>
        <w:ind w:firstLine="709"/>
        <w:jc w:val="both"/>
        <w:rPr>
          <w:sz w:val="28"/>
          <w:szCs w:val="28"/>
        </w:rPr>
      </w:pPr>
      <w:r w:rsidRPr="00094CD5">
        <w:rPr>
          <w:color w:val="000000"/>
          <w:sz w:val="28"/>
          <w:szCs w:val="28"/>
        </w:rPr>
        <w:t>3) ________________________________.</w:t>
      </w:r>
    </w:p>
    <w:p w:rsidR="00FD66D4" w:rsidRPr="00AB437B" w:rsidRDefault="00FD66D4" w:rsidP="00FD66D4">
      <w:pPr>
        <w:spacing w:after="0" w:line="240" w:lineRule="auto"/>
        <w:ind w:firstLine="709"/>
        <w:jc w:val="both"/>
        <w:rPr>
          <w:color w:val="000000"/>
          <w:sz w:val="28"/>
          <w:szCs w:val="28"/>
        </w:rPr>
      </w:pPr>
      <w:r w:rsidRPr="005033F7">
        <w:rPr>
          <w:color w:val="000000"/>
          <w:sz w:val="28"/>
          <w:szCs w:val="28"/>
          <w:lang w:val="ru-RU"/>
        </w:rPr>
        <w:t>Бұл</w:t>
      </w:r>
      <w:r w:rsidRPr="00AB437B">
        <w:rPr>
          <w:color w:val="000000"/>
          <w:sz w:val="28"/>
          <w:szCs w:val="28"/>
        </w:rPr>
        <w:t xml:space="preserve"> </w:t>
      </w:r>
      <w:r>
        <w:rPr>
          <w:color w:val="000000"/>
          <w:sz w:val="28"/>
          <w:szCs w:val="28"/>
          <w:lang w:val="ru-RU"/>
        </w:rPr>
        <w:t>қолхат</w:t>
      </w:r>
      <w:r w:rsidRPr="00AB437B">
        <w:rPr>
          <w:color w:val="000000"/>
          <w:sz w:val="28"/>
          <w:szCs w:val="28"/>
        </w:rPr>
        <w:t xml:space="preserve"> </w:t>
      </w:r>
      <w:r w:rsidRPr="005033F7">
        <w:rPr>
          <w:color w:val="000000"/>
          <w:sz w:val="28"/>
          <w:szCs w:val="28"/>
          <w:lang w:val="ru-RU"/>
        </w:rPr>
        <w:t>әр</w:t>
      </w:r>
      <w:r w:rsidRPr="00AB437B">
        <w:rPr>
          <w:color w:val="000000"/>
          <w:sz w:val="28"/>
          <w:szCs w:val="28"/>
        </w:rPr>
        <w:t xml:space="preserve"> </w:t>
      </w:r>
      <w:r w:rsidRPr="005033F7">
        <w:rPr>
          <w:color w:val="000000"/>
          <w:sz w:val="28"/>
          <w:szCs w:val="28"/>
          <w:lang w:val="ru-RU"/>
        </w:rPr>
        <w:t>тарапқа</w:t>
      </w:r>
      <w:r w:rsidRPr="00AB437B">
        <w:rPr>
          <w:color w:val="000000"/>
          <w:sz w:val="28"/>
          <w:szCs w:val="28"/>
        </w:rPr>
        <w:t xml:space="preserve"> </w:t>
      </w:r>
      <w:r w:rsidRPr="005033F7">
        <w:rPr>
          <w:color w:val="000000"/>
          <w:sz w:val="28"/>
          <w:szCs w:val="28"/>
          <w:lang w:val="ru-RU"/>
        </w:rPr>
        <w:t>бір</w:t>
      </w:r>
      <w:r w:rsidRPr="00AB437B">
        <w:rPr>
          <w:color w:val="000000"/>
          <w:sz w:val="28"/>
          <w:szCs w:val="28"/>
        </w:rPr>
        <w:t>-</w:t>
      </w:r>
      <w:r w:rsidRPr="005033F7">
        <w:rPr>
          <w:color w:val="000000"/>
          <w:sz w:val="28"/>
          <w:szCs w:val="28"/>
          <w:lang w:val="ru-RU"/>
        </w:rPr>
        <w:t>бірден</w:t>
      </w:r>
      <w:r w:rsidRPr="00AB437B">
        <w:rPr>
          <w:color w:val="000000"/>
          <w:sz w:val="28"/>
          <w:szCs w:val="28"/>
        </w:rPr>
        <w:t xml:space="preserve"> 2 </w:t>
      </w:r>
      <w:r w:rsidRPr="005033F7">
        <w:rPr>
          <w:color w:val="000000"/>
          <w:sz w:val="28"/>
          <w:szCs w:val="28"/>
          <w:lang w:val="ru-RU"/>
        </w:rPr>
        <w:t>данада</w:t>
      </w:r>
      <w:r w:rsidRPr="00AB437B">
        <w:rPr>
          <w:color w:val="000000"/>
          <w:sz w:val="28"/>
          <w:szCs w:val="28"/>
        </w:rPr>
        <w:t xml:space="preserve"> </w:t>
      </w:r>
      <w:r w:rsidRPr="005033F7">
        <w:rPr>
          <w:color w:val="000000"/>
          <w:sz w:val="28"/>
          <w:szCs w:val="28"/>
          <w:lang w:val="ru-RU"/>
        </w:rPr>
        <w:t>жасалады</w:t>
      </w:r>
      <w:r w:rsidRPr="00AB437B">
        <w:rPr>
          <w:color w:val="000000"/>
          <w:sz w:val="28"/>
          <w:szCs w:val="28"/>
        </w:rPr>
        <w:t>.</w:t>
      </w:r>
    </w:p>
    <w:p w:rsidR="00FD66D4" w:rsidRPr="00AB437B" w:rsidRDefault="00FD66D4" w:rsidP="00FD66D4">
      <w:pPr>
        <w:spacing w:after="0" w:line="240" w:lineRule="auto"/>
        <w:ind w:firstLine="709"/>
        <w:jc w:val="both"/>
        <w:rPr>
          <w:color w:val="000000"/>
          <w:sz w:val="28"/>
          <w:szCs w:val="28"/>
        </w:rPr>
      </w:pPr>
    </w:p>
    <w:p w:rsidR="00FD66D4" w:rsidRPr="00094CD5" w:rsidRDefault="00FD66D4" w:rsidP="00FD66D4">
      <w:pPr>
        <w:spacing w:after="0" w:line="240" w:lineRule="auto"/>
        <w:ind w:firstLine="709"/>
        <w:jc w:val="both"/>
        <w:rPr>
          <w:sz w:val="28"/>
          <w:szCs w:val="28"/>
        </w:rPr>
      </w:pPr>
      <w:r w:rsidRPr="005033F7">
        <w:rPr>
          <w:color w:val="000000"/>
          <w:sz w:val="28"/>
          <w:szCs w:val="28"/>
          <w:lang w:val="ru-RU"/>
        </w:rPr>
        <w:t>Орындаушы</w:t>
      </w:r>
      <w:r w:rsidRPr="00094CD5">
        <w:rPr>
          <w:color w:val="000000"/>
          <w:sz w:val="28"/>
          <w:szCs w:val="28"/>
        </w:rPr>
        <w:t>: ________________________________________________</w:t>
      </w:r>
    </w:p>
    <w:p w:rsidR="00FD66D4" w:rsidRPr="00094CD5" w:rsidRDefault="00FD66D4" w:rsidP="00FD66D4">
      <w:pPr>
        <w:spacing w:after="0" w:line="240" w:lineRule="auto"/>
        <w:ind w:firstLine="709"/>
        <w:jc w:val="center"/>
        <w:rPr>
          <w:sz w:val="28"/>
          <w:szCs w:val="28"/>
        </w:rPr>
      </w:pPr>
      <w:r w:rsidRPr="00094CD5">
        <w:rPr>
          <w:color w:val="000000"/>
          <w:sz w:val="28"/>
          <w:szCs w:val="28"/>
        </w:rPr>
        <w:t>(</w:t>
      </w:r>
      <w:r>
        <w:rPr>
          <w:color w:val="000000"/>
          <w:sz w:val="28"/>
          <w:szCs w:val="28"/>
          <w:lang w:val="ru-RU"/>
        </w:rPr>
        <w:t>Мемлекеттік</w:t>
      </w:r>
      <w:r w:rsidRPr="00094CD5">
        <w:rPr>
          <w:color w:val="000000"/>
          <w:sz w:val="28"/>
          <w:szCs w:val="28"/>
        </w:rPr>
        <w:t xml:space="preserve"> </w:t>
      </w:r>
      <w:r>
        <w:rPr>
          <w:color w:val="000000"/>
          <w:sz w:val="28"/>
          <w:szCs w:val="28"/>
          <w:lang w:val="ru-RU"/>
        </w:rPr>
        <w:t>корпорация</w:t>
      </w:r>
      <w:r w:rsidRPr="00094CD5">
        <w:rPr>
          <w:color w:val="000000"/>
          <w:sz w:val="28"/>
          <w:szCs w:val="28"/>
        </w:rPr>
        <w:t xml:space="preserve"> </w:t>
      </w:r>
      <w:r>
        <w:rPr>
          <w:color w:val="000000"/>
          <w:sz w:val="28"/>
          <w:szCs w:val="28"/>
          <w:lang w:val="ru-RU"/>
        </w:rPr>
        <w:t>қызметкерінің</w:t>
      </w:r>
      <w:r w:rsidRPr="00094CD5">
        <w:rPr>
          <w:color w:val="000000"/>
          <w:sz w:val="28"/>
          <w:szCs w:val="28"/>
        </w:rPr>
        <w:t xml:space="preserve"> </w:t>
      </w:r>
      <w:r>
        <w:rPr>
          <w:color w:val="000000"/>
          <w:sz w:val="28"/>
          <w:szCs w:val="28"/>
          <w:lang w:val="ru-RU"/>
        </w:rPr>
        <w:t>Т</w:t>
      </w:r>
      <w:r w:rsidRPr="00094CD5">
        <w:rPr>
          <w:color w:val="000000"/>
          <w:sz w:val="28"/>
          <w:szCs w:val="28"/>
        </w:rPr>
        <w:t>.</w:t>
      </w:r>
      <w:r>
        <w:rPr>
          <w:color w:val="000000"/>
          <w:sz w:val="28"/>
          <w:szCs w:val="28"/>
          <w:lang w:val="ru-RU"/>
        </w:rPr>
        <w:t>А</w:t>
      </w:r>
      <w:r w:rsidRPr="00094CD5">
        <w:rPr>
          <w:color w:val="000000"/>
          <w:sz w:val="28"/>
          <w:szCs w:val="28"/>
        </w:rPr>
        <w:t>.</w:t>
      </w:r>
      <w:r>
        <w:rPr>
          <w:color w:val="000000"/>
          <w:sz w:val="28"/>
          <w:szCs w:val="28"/>
          <w:lang w:val="ru-RU"/>
        </w:rPr>
        <w:t>Ә</w:t>
      </w:r>
      <w:r w:rsidRPr="00094CD5">
        <w:rPr>
          <w:color w:val="000000"/>
          <w:sz w:val="28"/>
          <w:szCs w:val="28"/>
        </w:rPr>
        <w:t>.) (</w:t>
      </w:r>
      <w:proofErr w:type="gramStart"/>
      <w:r>
        <w:rPr>
          <w:color w:val="000000"/>
          <w:sz w:val="28"/>
          <w:szCs w:val="28"/>
          <w:lang w:val="ru-RU"/>
        </w:rPr>
        <w:t>қолы</w:t>
      </w:r>
      <w:proofErr w:type="gramEnd"/>
      <w:r w:rsidRPr="00094CD5">
        <w:rPr>
          <w:color w:val="000000"/>
          <w:sz w:val="28"/>
          <w:szCs w:val="28"/>
        </w:rPr>
        <w:t>)</w:t>
      </w:r>
    </w:p>
    <w:p w:rsidR="00FD66D4" w:rsidRPr="00094CD5" w:rsidRDefault="00FD66D4" w:rsidP="00FD66D4">
      <w:pPr>
        <w:spacing w:after="0" w:line="240" w:lineRule="auto"/>
        <w:ind w:firstLine="709"/>
        <w:jc w:val="both"/>
        <w:rPr>
          <w:sz w:val="28"/>
          <w:szCs w:val="28"/>
        </w:rPr>
      </w:pPr>
      <w:r w:rsidRPr="005033F7">
        <w:rPr>
          <w:color w:val="000000"/>
          <w:sz w:val="28"/>
          <w:szCs w:val="28"/>
          <w:lang w:val="ru-RU"/>
        </w:rPr>
        <w:t>Телефон</w:t>
      </w:r>
      <w:r w:rsidRPr="00094CD5">
        <w:rPr>
          <w:color w:val="000000"/>
          <w:sz w:val="28"/>
          <w:szCs w:val="28"/>
        </w:rPr>
        <w:t>: __________</w:t>
      </w:r>
    </w:p>
    <w:p w:rsidR="00FD66D4" w:rsidRPr="00094CD5" w:rsidRDefault="00FD66D4" w:rsidP="00FD66D4">
      <w:pPr>
        <w:spacing w:after="0" w:line="240" w:lineRule="auto"/>
        <w:ind w:firstLine="709"/>
        <w:jc w:val="both"/>
        <w:rPr>
          <w:color w:val="000000"/>
          <w:sz w:val="28"/>
          <w:szCs w:val="28"/>
        </w:rPr>
      </w:pPr>
      <w:r w:rsidRPr="00094CD5">
        <w:rPr>
          <w:color w:val="000000"/>
          <w:sz w:val="28"/>
          <w:szCs w:val="28"/>
        </w:rPr>
        <w:t xml:space="preserve">      </w:t>
      </w:r>
    </w:p>
    <w:p w:rsidR="00FD66D4" w:rsidRPr="00094CD5" w:rsidRDefault="00FD66D4" w:rsidP="00FD66D4">
      <w:pPr>
        <w:spacing w:after="0" w:line="240" w:lineRule="auto"/>
        <w:ind w:firstLine="709"/>
        <w:jc w:val="both"/>
        <w:rPr>
          <w:sz w:val="28"/>
          <w:szCs w:val="28"/>
        </w:rPr>
      </w:pPr>
      <w:r w:rsidRPr="005033F7">
        <w:rPr>
          <w:color w:val="000000"/>
          <w:sz w:val="28"/>
          <w:szCs w:val="28"/>
          <w:lang w:val="ru-RU"/>
        </w:rPr>
        <w:t>Алған</w:t>
      </w:r>
      <w:r w:rsidRPr="00094CD5">
        <w:rPr>
          <w:color w:val="000000"/>
          <w:sz w:val="28"/>
          <w:szCs w:val="28"/>
        </w:rPr>
        <w:t xml:space="preserve">: </w:t>
      </w:r>
      <w:r w:rsidRPr="005033F7">
        <w:rPr>
          <w:color w:val="000000"/>
          <w:sz w:val="28"/>
          <w:szCs w:val="28"/>
          <w:lang w:val="ru-RU"/>
        </w:rPr>
        <w:t>көрсетілетін</w:t>
      </w:r>
      <w:r w:rsidRPr="00094CD5">
        <w:rPr>
          <w:color w:val="000000"/>
          <w:sz w:val="28"/>
          <w:szCs w:val="28"/>
        </w:rPr>
        <w:t xml:space="preserve"> </w:t>
      </w:r>
      <w:r w:rsidRPr="005033F7">
        <w:rPr>
          <w:color w:val="000000"/>
          <w:sz w:val="28"/>
          <w:szCs w:val="28"/>
          <w:lang w:val="ru-RU"/>
        </w:rPr>
        <w:t>қызметті</w:t>
      </w:r>
      <w:r w:rsidRPr="00094CD5">
        <w:rPr>
          <w:color w:val="000000"/>
          <w:sz w:val="28"/>
          <w:szCs w:val="28"/>
        </w:rPr>
        <w:t xml:space="preserve"> </w:t>
      </w:r>
      <w:r w:rsidRPr="005033F7">
        <w:rPr>
          <w:color w:val="000000"/>
          <w:sz w:val="28"/>
          <w:szCs w:val="28"/>
          <w:lang w:val="ru-RU"/>
        </w:rPr>
        <w:t>алушының</w:t>
      </w:r>
      <w:r w:rsidRPr="00094CD5">
        <w:rPr>
          <w:color w:val="000000"/>
          <w:sz w:val="28"/>
          <w:szCs w:val="28"/>
        </w:rPr>
        <w:t xml:space="preserve"> </w:t>
      </w:r>
      <w:r w:rsidRPr="005033F7">
        <w:rPr>
          <w:color w:val="000000"/>
          <w:sz w:val="28"/>
          <w:szCs w:val="28"/>
          <w:lang w:val="ru-RU"/>
        </w:rPr>
        <w:t>Т</w:t>
      </w:r>
      <w:r w:rsidRPr="00094CD5">
        <w:rPr>
          <w:color w:val="000000"/>
          <w:sz w:val="28"/>
          <w:szCs w:val="28"/>
        </w:rPr>
        <w:t>.</w:t>
      </w:r>
      <w:r w:rsidRPr="005033F7">
        <w:rPr>
          <w:color w:val="000000"/>
          <w:sz w:val="28"/>
          <w:szCs w:val="28"/>
          <w:lang w:val="ru-RU"/>
        </w:rPr>
        <w:t>А</w:t>
      </w:r>
      <w:r w:rsidRPr="00094CD5">
        <w:rPr>
          <w:color w:val="000000"/>
          <w:sz w:val="28"/>
          <w:szCs w:val="28"/>
        </w:rPr>
        <w:t>.</w:t>
      </w:r>
      <w:r w:rsidRPr="005033F7">
        <w:rPr>
          <w:color w:val="000000"/>
          <w:sz w:val="28"/>
          <w:szCs w:val="28"/>
          <w:lang w:val="ru-RU"/>
        </w:rPr>
        <w:t>Ә</w:t>
      </w:r>
      <w:r w:rsidRPr="00094CD5">
        <w:rPr>
          <w:color w:val="000000"/>
          <w:sz w:val="28"/>
          <w:szCs w:val="28"/>
        </w:rPr>
        <w:t>./</w:t>
      </w:r>
      <w:r w:rsidRPr="005033F7">
        <w:rPr>
          <w:color w:val="000000"/>
          <w:sz w:val="28"/>
          <w:szCs w:val="28"/>
          <w:lang w:val="ru-RU"/>
        </w:rPr>
        <w:t>қолы</w:t>
      </w:r>
    </w:p>
    <w:p w:rsidR="003D5FC8" w:rsidRDefault="00FD66D4" w:rsidP="00FD66D4">
      <w:r w:rsidRPr="00270CDF">
        <w:rPr>
          <w:color w:val="000000"/>
          <w:sz w:val="28"/>
          <w:szCs w:val="28"/>
          <w:lang w:val="ru-RU"/>
        </w:rPr>
        <w:t>«___» _________ 20__ жыл</w:t>
      </w:r>
    </w:p>
    <w:sectPr w:rsidR="003D5FC8" w:rsidSect="00AB437B">
      <w:head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B35" w:rsidRDefault="00583B35" w:rsidP="00AB437B">
      <w:pPr>
        <w:spacing w:after="0" w:line="240" w:lineRule="auto"/>
      </w:pPr>
      <w:r>
        <w:separator/>
      </w:r>
    </w:p>
  </w:endnote>
  <w:endnote w:type="continuationSeparator" w:id="0">
    <w:p w:rsidR="00583B35" w:rsidRDefault="00583B35" w:rsidP="00AB43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B35" w:rsidRDefault="00583B35" w:rsidP="00AB437B">
      <w:pPr>
        <w:spacing w:after="0" w:line="240" w:lineRule="auto"/>
      </w:pPr>
      <w:r>
        <w:separator/>
      </w:r>
    </w:p>
  </w:footnote>
  <w:footnote w:type="continuationSeparator" w:id="0">
    <w:p w:rsidR="00583B35" w:rsidRDefault="00583B35" w:rsidP="00AB43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5975479"/>
      <w:docPartObj>
        <w:docPartGallery w:val="Page Numbers (Top of Page)"/>
        <w:docPartUnique/>
      </w:docPartObj>
    </w:sdtPr>
    <w:sdtEndPr>
      <w:rPr>
        <w:sz w:val="28"/>
        <w:szCs w:val="28"/>
      </w:rPr>
    </w:sdtEndPr>
    <w:sdtContent>
      <w:p w:rsidR="00AB437B" w:rsidRPr="00AB437B" w:rsidRDefault="00AB437B">
        <w:pPr>
          <w:pStyle w:val="a7"/>
          <w:jc w:val="center"/>
          <w:rPr>
            <w:sz w:val="28"/>
            <w:szCs w:val="28"/>
          </w:rPr>
        </w:pPr>
        <w:r w:rsidRPr="00AB437B">
          <w:rPr>
            <w:sz w:val="28"/>
            <w:szCs w:val="28"/>
          </w:rPr>
          <w:fldChar w:fldCharType="begin"/>
        </w:r>
        <w:r w:rsidRPr="00AB437B">
          <w:rPr>
            <w:sz w:val="28"/>
            <w:szCs w:val="28"/>
          </w:rPr>
          <w:instrText>PAGE   \* MERGEFORMAT</w:instrText>
        </w:r>
        <w:r w:rsidRPr="00AB437B">
          <w:rPr>
            <w:sz w:val="28"/>
            <w:szCs w:val="28"/>
          </w:rPr>
          <w:fldChar w:fldCharType="separate"/>
        </w:r>
        <w:r w:rsidRPr="00AB437B">
          <w:rPr>
            <w:noProof/>
            <w:sz w:val="28"/>
            <w:szCs w:val="28"/>
            <w:lang w:val="ru-RU"/>
          </w:rPr>
          <w:t>13</w:t>
        </w:r>
        <w:r w:rsidRPr="00AB437B">
          <w:rPr>
            <w:sz w:val="28"/>
            <w:szCs w:val="28"/>
          </w:rPr>
          <w:fldChar w:fldCharType="end"/>
        </w:r>
      </w:p>
    </w:sdtContent>
  </w:sdt>
  <w:p w:rsidR="00AB437B" w:rsidRDefault="00AB437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6433"/>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A62679"/>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55B39"/>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867A86"/>
    <w:multiLevelType w:val="hybridMultilevel"/>
    <w:tmpl w:val="9ACE43E0"/>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BE521AC"/>
    <w:multiLevelType w:val="hybridMultilevel"/>
    <w:tmpl w:val="BFF0D808"/>
    <w:lvl w:ilvl="0" w:tplc="216C90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09A6FEA"/>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5"/>
  </w:num>
  <w:num w:numId="5">
    <w:abstractNumId w:val="1"/>
  </w:num>
  <w:num w:numId="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Абзалбек Гульмира Сундетбаевна">
    <w15:presenceInfo w15:providerId="None" w15:userId="Абзалбек Гульмира Сундетбаевна"/>
  </w15:person>
  <w15:person w15:author="Алтаева Наргиз Фархатқызы">
    <w15:presenceInfo w15:providerId="AD" w15:userId="S-1-5-21-155542046-1781406777-1461932148-109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687"/>
    <w:rsid w:val="003D5FC8"/>
    <w:rsid w:val="00583B35"/>
    <w:rsid w:val="00843687"/>
    <w:rsid w:val="00AB437B"/>
    <w:rsid w:val="00FD66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46220E-8E95-4858-A3E2-8295AB19D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66D4"/>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66D4"/>
    <w:pPr>
      <w:ind w:left="720"/>
      <w:contextualSpacing/>
    </w:pPr>
  </w:style>
  <w:style w:type="table" w:styleId="a4">
    <w:name w:val="Table Grid"/>
    <w:basedOn w:val="a1"/>
    <w:rsid w:val="00FD66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FD66D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D66D4"/>
    <w:rPr>
      <w:rFonts w:ascii="Segoe UI" w:eastAsia="Times New Roman" w:hAnsi="Segoe UI" w:cs="Segoe UI"/>
      <w:sz w:val="18"/>
      <w:szCs w:val="18"/>
      <w:lang w:val="en-US"/>
    </w:rPr>
  </w:style>
  <w:style w:type="paragraph" w:styleId="a7">
    <w:name w:val="header"/>
    <w:basedOn w:val="a"/>
    <w:link w:val="a8"/>
    <w:uiPriority w:val="99"/>
    <w:unhideWhenUsed/>
    <w:rsid w:val="00FD66D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D66D4"/>
    <w:rPr>
      <w:rFonts w:ascii="Times New Roman" w:eastAsia="Times New Roman" w:hAnsi="Times New Roman" w:cs="Times New Roman"/>
      <w:lang w:val="en-US"/>
    </w:rPr>
  </w:style>
  <w:style w:type="paragraph" w:styleId="a9">
    <w:name w:val="footer"/>
    <w:basedOn w:val="a"/>
    <w:link w:val="aa"/>
    <w:uiPriority w:val="99"/>
    <w:unhideWhenUsed/>
    <w:rsid w:val="00FD66D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D66D4"/>
    <w:rPr>
      <w:rFonts w:ascii="Times New Roman" w:eastAsia="Times New Roman" w:hAnsi="Times New Roman" w:cs="Times New Roman"/>
      <w:lang w:val="en-US"/>
    </w:rPr>
  </w:style>
  <w:style w:type="paragraph" w:customStyle="1" w:styleId="pj">
    <w:name w:val="pj"/>
    <w:basedOn w:val="a"/>
    <w:rsid w:val="00FD66D4"/>
    <w:pPr>
      <w:spacing w:after="0" w:line="240" w:lineRule="auto"/>
      <w:ind w:firstLine="400"/>
      <w:jc w:val="both"/>
    </w:pPr>
    <w:rPr>
      <w:rFonts w:eastAsiaTheme="minorEastAsia"/>
      <w:color w:val="000000"/>
      <w:sz w:val="24"/>
      <w:szCs w:val="24"/>
      <w:lang w:val="ru-RU" w:eastAsia="ru-RU"/>
    </w:rPr>
  </w:style>
  <w:style w:type="character" w:styleId="ab">
    <w:name w:val="annotation reference"/>
    <w:basedOn w:val="a0"/>
    <w:uiPriority w:val="99"/>
    <w:semiHidden/>
    <w:unhideWhenUsed/>
    <w:rsid w:val="00FD66D4"/>
    <w:rPr>
      <w:sz w:val="16"/>
      <w:szCs w:val="16"/>
    </w:rPr>
  </w:style>
  <w:style w:type="paragraph" w:styleId="ac">
    <w:name w:val="annotation text"/>
    <w:basedOn w:val="a"/>
    <w:link w:val="ad"/>
    <w:uiPriority w:val="99"/>
    <w:semiHidden/>
    <w:unhideWhenUsed/>
    <w:rsid w:val="00FD66D4"/>
    <w:pPr>
      <w:spacing w:line="240" w:lineRule="auto"/>
    </w:pPr>
    <w:rPr>
      <w:sz w:val="20"/>
      <w:szCs w:val="20"/>
    </w:rPr>
  </w:style>
  <w:style w:type="character" w:customStyle="1" w:styleId="ad">
    <w:name w:val="Текст примечания Знак"/>
    <w:basedOn w:val="a0"/>
    <w:link w:val="ac"/>
    <w:uiPriority w:val="99"/>
    <w:semiHidden/>
    <w:rsid w:val="00FD66D4"/>
    <w:rPr>
      <w:rFonts w:ascii="Times New Roman" w:eastAsia="Times New Roman" w:hAnsi="Times New Roman" w:cs="Times New Roman"/>
      <w:sz w:val="20"/>
      <w:szCs w:val="20"/>
      <w:lang w:val="en-US"/>
    </w:rPr>
  </w:style>
  <w:style w:type="paragraph" w:styleId="ae">
    <w:name w:val="annotation subject"/>
    <w:basedOn w:val="ac"/>
    <w:next w:val="ac"/>
    <w:link w:val="af"/>
    <w:uiPriority w:val="99"/>
    <w:semiHidden/>
    <w:unhideWhenUsed/>
    <w:rsid w:val="00FD66D4"/>
    <w:rPr>
      <w:b/>
      <w:bCs/>
    </w:rPr>
  </w:style>
  <w:style w:type="character" w:customStyle="1" w:styleId="af">
    <w:name w:val="Тема примечания Знак"/>
    <w:basedOn w:val="ad"/>
    <w:link w:val="ae"/>
    <w:uiPriority w:val="99"/>
    <w:semiHidden/>
    <w:rsid w:val="00FD66D4"/>
    <w:rPr>
      <w:rFonts w:ascii="Times New Roman" w:eastAsia="Times New Roman" w:hAnsi="Times New Roman" w:cs="Times New Roman"/>
      <w:b/>
      <w:bCs/>
      <w:sz w:val="20"/>
      <w:szCs w:val="20"/>
      <w:lang w:val="en-US"/>
    </w:rPr>
  </w:style>
  <w:style w:type="paragraph" w:styleId="af0">
    <w:name w:val="Revision"/>
    <w:hidden/>
    <w:uiPriority w:val="99"/>
    <w:semiHidden/>
    <w:rsid w:val="00FD66D4"/>
    <w:pPr>
      <w:spacing w:after="0" w:line="240" w:lineRule="auto"/>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13</Pages>
  <Words>3559</Words>
  <Characters>20292</Characters>
  <Application>Microsoft Office Word</Application>
  <DocSecurity>0</DocSecurity>
  <Lines>169</Lines>
  <Paragraphs>47</Paragraphs>
  <ScaleCrop>false</ScaleCrop>
  <Company>SPecialiST RePack</Company>
  <LinksUpToDate>false</LinksUpToDate>
  <CharactersWithSpaces>23804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Алтаева Наргиз Фархатқызы</dc:creator>
  <cp:keywords/>
  <dc:description/>
  <cp:lastModifiedBy>Алтаева Наргиз Фархатқызы</cp:lastModifiedBy>
  <cp:revision>3</cp:revision>
  <dcterms:created xsi:type="dcterms:W3CDTF">2025-09-05T12:36:00Z</dcterms:created>
  <dcterms:modified xsi:type="dcterms:W3CDTF">2025-09-25T11:33:00Z</dcterms:modified>
</cp:coreProperties>
</file>